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8666C" w14:textId="77777777" w:rsidR="00DB13D6" w:rsidRPr="00CD092A" w:rsidRDefault="00DB13D6" w:rsidP="00361C4A">
      <w:pPr>
        <w:pStyle w:val="Style4"/>
        <w:widowControl/>
        <w:tabs>
          <w:tab w:val="left" w:leader="dot" w:pos="4027"/>
        </w:tabs>
        <w:spacing w:after="40" w:line="276" w:lineRule="auto"/>
        <w:contextualSpacing/>
        <w:jc w:val="right"/>
        <w:rPr>
          <w:rStyle w:val="FontStyle16"/>
        </w:rPr>
      </w:pPr>
    </w:p>
    <w:p w14:paraId="202E2D2E" w14:textId="51B8B057" w:rsidR="00D10947" w:rsidRDefault="006F6ED8" w:rsidP="00361C4A">
      <w:pPr>
        <w:pStyle w:val="Style4"/>
        <w:widowControl/>
        <w:tabs>
          <w:tab w:val="left" w:leader="dot" w:pos="4027"/>
        </w:tabs>
        <w:spacing w:after="40" w:line="276" w:lineRule="auto"/>
        <w:contextualSpacing/>
        <w:jc w:val="center"/>
        <w:rPr>
          <w:rStyle w:val="FontStyle16"/>
        </w:rPr>
      </w:pPr>
      <w:r w:rsidRPr="00CD092A">
        <w:rPr>
          <w:rStyle w:val="FontStyle16"/>
        </w:rPr>
        <w:t xml:space="preserve">UMOWA NR </w:t>
      </w:r>
      <w:r w:rsidR="00AF3EB9">
        <w:rPr>
          <w:rStyle w:val="FontStyle16"/>
        </w:rPr>
        <w:t>…</w:t>
      </w:r>
      <w:r w:rsidR="005008CA" w:rsidRPr="00CD092A">
        <w:rPr>
          <w:rStyle w:val="FontStyle16"/>
        </w:rPr>
        <w:t>…</w:t>
      </w:r>
      <w:r w:rsidR="00D10947" w:rsidRPr="00CD092A">
        <w:rPr>
          <w:rStyle w:val="FontStyle16"/>
        </w:rPr>
        <w:t>/KP/OE/20</w:t>
      </w:r>
      <w:r w:rsidR="00183EA8" w:rsidRPr="00CD092A">
        <w:rPr>
          <w:rStyle w:val="FontStyle16"/>
        </w:rPr>
        <w:t>2</w:t>
      </w:r>
      <w:r w:rsidR="00DC45E0">
        <w:rPr>
          <w:rStyle w:val="FontStyle16"/>
        </w:rPr>
        <w:t>6</w:t>
      </w:r>
    </w:p>
    <w:p w14:paraId="7E4964A9" w14:textId="7E538EC2" w:rsidR="00BC65DD" w:rsidRPr="00C757E2" w:rsidRDefault="00BC65DD" w:rsidP="00C757E2">
      <w:pPr>
        <w:pStyle w:val="Style8"/>
        <w:widowControl/>
        <w:tabs>
          <w:tab w:val="left" w:leader="dot" w:pos="5376"/>
        </w:tabs>
        <w:spacing w:after="40" w:line="276" w:lineRule="auto"/>
        <w:contextualSpacing/>
        <w:jc w:val="center"/>
        <w:rPr>
          <w:rStyle w:val="FontStyle17"/>
        </w:rPr>
      </w:pPr>
      <w:r w:rsidRPr="00C757E2">
        <w:rPr>
          <w:rStyle w:val="FontStyle17"/>
        </w:rPr>
        <w:t xml:space="preserve"> dalej jako „Umowa”</w:t>
      </w:r>
    </w:p>
    <w:p w14:paraId="59E07F16" w14:textId="77777777" w:rsidR="00BC65DD" w:rsidRPr="00C757E2" w:rsidRDefault="00BC65DD" w:rsidP="00C757E2">
      <w:pPr>
        <w:pStyle w:val="Style4"/>
        <w:widowControl/>
        <w:tabs>
          <w:tab w:val="left" w:leader="dot" w:pos="4027"/>
        </w:tabs>
        <w:spacing w:after="40" w:line="276" w:lineRule="auto"/>
        <w:contextualSpacing/>
        <w:jc w:val="center"/>
        <w:rPr>
          <w:rStyle w:val="FontStyle16"/>
        </w:rPr>
      </w:pPr>
    </w:p>
    <w:p w14:paraId="2687FF6D" w14:textId="77777777" w:rsidR="00A06FF2" w:rsidRPr="00C757E2" w:rsidRDefault="00A06FF2" w:rsidP="00C757E2">
      <w:pPr>
        <w:pStyle w:val="Style4"/>
        <w:widowControl/>
        <w:tabs>
          <w:tab w:val="left" w:leader="dot" w:pos="4027"/>
        </w:tabs>
        <w:spacing w:after="40" w:line="276" w:lineRule="auto"/>
        <w:contextualSpacing/>
        <w:jc w:val="center"/>
        <w:rPr>
          <w:rStyle w:val="FontStyle16"/>
        </w:rPr>
      </w:pPr>
    </w:p>
    <w:p w14:paraId="4A5EB78A" w14:textId="5121BA37" w:rsidR="00D10947" w:rsidRPr="00C757E2" w:rsidRDefault="00422B95" w:rsidP="00C757E2">
      <w:pPr>
        <w:pStyle w:val="Style8"/>
        <w:widowControl/>
        <w:tabs>
          <w:tab w:val="left" w:leader="dot" w:pos="5376"/>
        </w:tabs>
        <w:spacing w:after="40" w:line="276" w:lineRule="auto"/>
        <w:contextualSpacing/>
        <w:jc w:val="left"/>
        <w:rPr>
          <w:rStyle w:val="FontStyle17"/>
        </w:rPr>
      </w:pPr>
      <w:r w:rsidRPr="00C757E2">
        <w:rPr>
          <w:rStyle w:val="FontStyle17"/>
        </w:rPr>
        <w:t>zawart</w:t>
      </w:r>
      <w:r w:rsidR="00F77C81" w:rsidRPr="00C757E2">
        <w:rPr>
          <w:rStyle w:val="FontStyle17"/>
        </w:rPr>
        <w:t xml:space="preserve">a </w:t>
      </w:r>
      <w:r w:rsidR="00D10947" w:rsidRPr="00C757E2">
        <w:rPr>
          <w:rStyle w:val="FontStyle17"/>
        </w:rPr>
        <w:t>pomiędzy</w:t>
      </w:r>
      <w:r w:rsidR="00461E94" w:rsidRPr="00C757E2">
        <w:rPr>
          <w:rStyle w:val="FontStyle17"/>
        </w:rPr>
        <w:t>:</w:t>
      </w:r>
    </w:p>
    <w:p w14:paraId="2EB3F2CA" w14:textId="77777777" w:rsidR="00982D58" w:rsidRPr="00C757E2" w:rsidRDefault="00982D58" w:rsidP="00C757E2">
      <w:pPr>
        <w:pStyle w:val="Style8"/>
        <w:widowControl/>
        <w:tabs>
          <w:tab w:val="left" w:leader="dot" w:pos="5376"/>
        </w:tabs>
        <w:spacing w:after="40" w:line="276" w:lineRule="auto"/>
        <w:contextualSpacing/>
        <w:jc w:val="left"/>
        <w:rPr>
          <w:rStyle w:val="FontStyle17"/>
        </w:rPr>
      </w:pPr>
    </w:p>
    <w:p w14:paraId="4875F810" w14:textId="1F8589F3" w:rsidR="00530CC2" w:rsidRPr="00C757E2" w:rsidRDefault="00530CC2" w:rsidP="00C757E2">
      <w:pPr>
        <w:spacing w:after="40" w:line="276" w:lineRule="auto"/>
        <w:contextualSpacing/>
        <w:jc w:val="both"/>
        <w:rPr>
          <w:rFonts w:ascii="Arial" w:hAnsi="Arial" w:cs="Arial"/>
          <w:sz w:val="20"/>
          <w:szCs w:val="20"/>
        </w:rPr>
      </w:pPr>
      <w:bookmarkStart w:id="0" w:name="OLE_LINK2"/>
      <w:bookmarkStart w:id="1" w:name="OLE_LINK1"/>
      <w:r w:rsidRPr="00C757E2">
        <w:rPr>
          <w:rFonts w:ascii="Arial" w:hAnsi="Arial" w:cs="Arial"/>
          <w:b/>
          <w:sz w:val="20"/>
          <w:szCs w:val="20"/>
        </w:rPr>
        <w:t xml:space="preserve">ORLEN Eko </w:t>
      </w:r>
      <w:r w:rsidR="00DC45E0" w:rsidRPr="00C757E2">
        <w:rPr>
          <w:rFonts w:ascii="Arial" w:hAnsi="Arial" w:cs="Arial"/>
          <w:b/>
          <w:sz w:val="20"/>
          <w:szCs w:val="20"/>
        </w:rPr>
        <w:t>s</w:t>
      </w:r>
      <w:r w:rsidRPr="00C757E2">
        <w:rPr>
          <w:rFonts w:ascii="Arial" w:hAnsi="Arial" w:cs="Arial"/>
          <w:b/>
          <w:sz w:val="20"/>
          <w:szCs w:val="20"/>
        </w:rPr>
        <w:t xml:space="preserve">półka z ograniczoną odpowiedzialnością </w:t>
      </w:r>
      <w:r w:rsidRPr="00C757E2">
        <w:rPr>
          <w:rFonts w:ascii="Arial" w:hAnsi="Arial" w:cs="Arial"/>
          <w:sz w:val="20"/>
          <w:szCs w:val="20"/>
        </w:rPr>
        <w:t>z siedzibą przy ulicy Chemików 7,                                  09-411 Płock, wpisaną do rejestru przedsiębiorców prowadzonego przez Sąd Rejonowy dla Łodzi – Śródmieścia w Łodzi, XX Wydział Gospodarczy Krajowego Rejestru Sądowego pod numerem KRS 0000216932, wysokość kapitału zakładowego 25.526.500,00 zł, NIP 774-28-16-522, REGON 611418838, BDO 000000875, którą reprezentuj</w:t>
      </w:r>
      <w:r w:rsidR="00AF3EB9" w:rsidRPr="00C757E2">
        <w:rPr>
          <w:rFonts w:ascii="Arial" w:hAnsi="Arial" w:cs="Arial"/>
          <w:sz w:val="20"/>
          <w:szCs w:val="20"/>
        </w:rPr>
        <w:t>e</w:t>
      </w:r>
      <w:r w:rsidRPr="00C757E2">
        <w:rPr>
          <w:rFonts w:ascii="Arial" w:hAnsi="Arial" w:cs="Arial"/>
          <w:sz w:val="20"/>
          <w:szCs w:val="20"/>
        </w:rPr>
        <w:t>:</w:t>
      </w:r>
      <w:bookmarkEnd w:id="0"/>
      <w:bookmarkEnd w:id="1"/>
    </w:p>
    <w:p w14:paraId="1B86B1D6" w14:textId="596FDB71" w:rsidR="00FF304E" w:rsidRPr="00C757E2" w:rsidRDefault="00FF304E" w:rsidP="00C757E2">
      <w:pPr>
        <w:pStyle w:val="Akapitzlist"/>
        <w:numPr>
          <w:ilvl w:val="0"/>
          <w:numId w:val="18"/>
        </w:numPr>
        <w:spacing w:after="40"/>
        <w:jc w:val="both"/>
        <w:rPr>
          <w:rFonts w:ascii="Arial" w:hAnsi="Arial" w:cs="Arial"/>
          <w:sz w:val="20"/>
          <w:szCs w:val="20"/>
        </w:rPr>
      </w:pPr>
      <w:r w:rsidRPr="00C757E2">
        <w:rPr>
          <w:rFonts w:ascii="Arial" w:hAnsi="Arial" w:cs="Arial"/>
          <w:sz w:val="20"/>
          <w:szCs w:val="20"/>
        </w:rPr>
        <w:t>…………………………………,</w:t>
      </w:r>
    </w:p>
    <w:p w14:paraId="70BA5EFE" w14:textId="77777777" w:rsidR="00340BA1" w:rsidRPr="00C757E2" w:rsidRDefault="00340BA1" w:rsidP="00C757E2">
      <w:pPr>
        <w:spacing w:after="40" w:line="276" w:lineRule="auto"/>
        <w:contextualSpacing/>
        <w:jc w:val="both"/>
        <w:rPr>
          <w:rFonts w:ascii="Arial" w:hAnsi="Arial" w:cs="Arial"/>
          <w:sz w:val="20"/>
          <w:szCs w:val="20"/>
        </w:rPr>
      </w:pPr>
    </w:p>
    <w:p w14:paraId="38DB26AB" w14:textId="658B7592" w:rsidR="00530CC2" w:rsidRPr="00C757E2" w:rsidRDefault="00530CC2" w:rsidP="00C757E2">
      <w:pPr>
        <w:spacing w:after="40" w:line="276" w:lineRule="auto"/>
        <w:contextualSpacing/>
        <w:jc w:val="both"/>
        <w:rPr>
          <w:rFonts w:ascii="Arial" w:hAnsi="Arial" w:cs="Arial"/>
          <w:sz w:val="20"/>
          <w:szCs w:val="20"/>
        </w:rPr>
      </w:pPr>
      <w:r w:rsidRPr="00C757E2">
        <w:rPr>
          <w:rFonts w:ascii="Arial" w:hAnsi="Arial" w:cs="Arial"/>
          <w:sz w:val="20"/>
          <w:szCs w:val="20"/>
        </w:rPr>
        <w:t xml:space="preserve">zwaną dalej </w:t>
      </w:r>
      <w:r w:rsidRPr="00C757E2">
        <w:rPr>
          <w:rFonts w:ascii="Arial" w:hAnsi="Arial" w:cs="Arial"/>
          <w:b/>
          <w:sz w:val="20"/>
          <w:szCs w:val="20"/>
        </w:rPr>
        <w:t xml:space="preserve">„Zamawiającym” </w:t>
      </w:r>
      <w:r w:rsidRPr="00C757E2">
        <w:rPr>
          <w:rStyle w:val="FontStyle22"/>
          <w:b w:val="0"/>
        </w:rPr>
        <w:t>lub</w:t>
      </w:r>
      <w:r w:rsidRPr="00C757E2">
        <w:rPr>
          <w:rStyle w:val="FontStyle22"/>
        </w:rPr>
        <w:t xml:space="preserve"> „</w:t>
      </w:r>
      <w:r w:rsidRPr="00C757E2">
        <w:rPr>
          <w:rFonts w:ascii="Arial" w:hAnsi="Arial" w:cs="Arial"/>
          <w:b/>
          <w:sz w:val="20"/>
          <w:szCs w:val="20"/>
        </w:rPr>
        <w:t xml:space="preserve">ORLEN Eko </w:t>
      </w:r>
      <w:r w:rsidR="00ED162F" w:rsidRPr="00C757E2">
        <w:rPr>
          <w:rFonts w:ascii="Arial" w:hAnsi="Arial" w:cs="Arial"/>
          <w:b/>
          <w:sz w:val="20"/>
          <w:szCs w:val="20"/>
        </w:rPr>
        <w:t>s</w:t>
      </w:r>
      <w:r w:rsidRPr="00C757E2">
        <w:rPr>
          <w:rFonts w:ascii="Arial" w:hAnsi="Arial" w:cs="Arial"/>
          <w:b/>
          <w:sz w:val="20"/>
          <w:szCs w:val="20"/>
        </w:rPr>
        <w:t>p. z o.o.”</w:t>
      </w:r>
      <w:r w:rsidR="00FF304E" w:rsidRPr="00C757E2">
        <w:rPr>
          <w:rFonts w:ascii="Arial" w:hAnsi="Arial" w:cs="Arial"/>
          <w:b/>
          <w:sz w:val="20"/>
          <w:szCs w:val="20"/>
        </w:rPr>
        <w:t>,</w:t>
      </w:r>
    </w:p>
    <w:p w14:paraId="4A673348" w14:textId="77777777" w:rsidR="0076499B" w:rsidRPr="00C757E2" w:rsidRDefault="0076499B" w:rsidP="00C757E2">
      <w:pPr>
        <w:spacing w:after="40" w:line="276" w:lineRule="auto"/>
        <w:contextualSpacing/>
        <w:jc w:val="both"/>
        <w:rPr>
          <w:rStyle w:val="FontStyle22"/>
        </w:rPr>
      </w:pPr>
    </w:p>
    <w:p w14:paraId="74271DBB" w14:textId="77777777" w:rsidR="00E00387" w:rsidRPr="00C757E2" w:rsidRDefault="00E00387" w:rsidP="00C757E2">
      <w:pPr>
        <w:spacing w:after="40" w:line="276" w:lineRule="auto"/>
        <w:contextualSpacing/>
        <w:jc w:val="both"/>
        <w:rPr>
          <w:rFonts w:ascii="Arial" w:hAnsi="Arial" w:cs="Arial"/>
          <w:snapToGrid w:val="0"/>
          <w:sz w:val="20"/>
          <w:szCs w:val="20"/>
        </w:rPr>
      </w:pPr>
      <w:r w:rsidRPr="00C757E2">
        <w:rPr>
          <w:rFonts w:ascii="Arial" w:hAnsi="Arial" w:cs="Arial"/>
          <w:snapToGrid w:val="0"/>
          <w:sz w:val="20"/>
          <w:szCs w:val="20"/>
        </w:rPr>
        <w:t>a</w:t>
      </w:r>
    </w:p>
    <w:p w14:paraId="450F95AD" w14:textId="77777777" w:rsidR="00FF304E" w:rsidRPr="00C757E2" w:rsidRDefault="00FF304E" w:rsidP="00C757E2">
      <w:pPr>
        <w:spacing w:after="40" w:line="276" w:lineRule="auto"/>
        <w:contextualSpacing/>
        <w:jc w:val="both"/>
        <w:rPr>
          <w:rFonts w:ascii="Arial" w:hAnsi="Arial" w:cs="Arial"/>
          <w:snapToGrid w:val="0"/>
          <w:sz w:val="20"/>
          <w:szCs w:val="20"/>
        </w:rPr>
      </w:pPr>
    </w:p>
    <w:p w14:paraId="1BAC8134" w14:textId="09D0906C" w:rsidR="0076499B" w:rsidRPr="00C757E2" w:rsidRDefault="00FF7AD3" w:rsidP="00C757E2">
      <w:pPr>
        <w:spacing w:after="40" w:line="276" w:lineRule="auto"/>
        <w:contextualSpacing/>
        <w:jc w:val="both"/>
        <w:rPr>
          <w:rFonts w:ascii="Arial" w:hAnsi="Arial" w:cs="Arial"/>
          <w:snapToGrid w:val="0"/>
          <w:sz w:val="20"/>
          <w:szCs w:val="20"/>
        </w:rPr>
      </w:pPr>
      <w:r w:rsidRPr="00C757E2">
        <w:rPr>
          <w:rFonts w:ascii="Arial" w:hAnsi="Arial" w:cs="Arial"/>
          <w:snapToGrid w:val="0"/>
          <w:sz w:val="20"/>
          <w:szCs w:val="20"/>
        </w:rPr>
        <w:t>…………………………………………………………………………………………………………………..</w:t>
      </w:r>
      <w:r w:rsidR="00FF304E" w:rsidRPr="00C757E2">
        <w:rPr>
          <w:rFonts w:ascii="Arial" w:hAnsi="Arial" w:cs="Arial"/>
          <w:snapToGrid w:val="0"/>
          <w:sz w:val="20"/>
          <w:szCs w:val="20"/>
        </w:rPr>
        <w:t>,</w:t>
      </w:r>
    </w:p>
    <w:p w14:paraId="50F4B690" w14:textId="70AF37A9" w:rsidR="00D606CA" w:rsidRPr="00C757E2" w:rsidRDefault="00D606CA" w:rsidP="00C757E2">
      <w:pPr>
        <w:spacing w:after="40" w:line="276" w:lineRule="auto"/>
        <w:contextualSpacing/>
        <w:jc w:val="both"/>
        <w:rPr>
          <w:rStyle w:val="FontStyle22"/>
        </w:rPr>
      </w:pPr>
      <w:r w:rsidRPr="00C757E2">
        <w:rPr>
          <w:rFonts w:ascii="Arial" w:hAnsi="Arial" w:cs="Arial"/>
          <w:snapToGrid w:val="0"/>
          <w:sz w:val="20"/>
          <w:szCs w:val="20"/>
        </w:rPr>
        <w:t>zwan</w:t>
      </w:r>
      <w:r w:rsidR="00AF3EB9" w:rsidRPr="00C757E2">
        <w:rPr>
          <w:rFonts w:ascii="Arial" w:hAnsi="Arial" w:cs="Arial"/>
          <w:snapToGrid w:val="0"/>
          <w:sz w:val="20"/>
          <w:szCs w:val="20"/>
        </w:rPr>
        <w:t>ym</w:t>
      </w:r>
      <w:r w:rsidRPr="00C757E2">
        <w:rPr>
          <w:rFonts w:ascii="Arial" w:hAnsi="Arial" w:cs="Arial"/>
          <w:snapToGrid w:val="0"/>
          <w:sz w:val="20"/>
          <w:szCs w:val="20"/>
        </w:rPr>
        <w:t xml:space="preserve"> dalej</w:t>
      </w:r>
      <w:r w:rsidRPr="00C757E2">
        <w:rPr>
          <w:rStyle w:val="FontStyle23"/>
          <w:sz w:val="20"/>
          <w:szCs w:val="20"/>
        </w:rPr>
        <w:t xml:space="preserve"> </w:t>
      </w:r>
      <w:r w:rsidRPr="00C757E2">
        <w:rPr>
          <w:rStyle w:val="FontStyle22"/>
        </w:rPr>
        <w:t>„</w:t>
      </w:r>
      <w:r w:rsidR="007A6ACA" w:rsidRPr="00C757E2">
        <w:rPr>
          <w:rStyle w:val="FontStyle22"/>
        </w:rPr>
        <w:t>Wykonawcą</w:t>
      </w:r>
      <w:r w:rsidR="00AF3EB9" w:rsidRPr="00C757E2">
        <w:rPr>
          <w:rStyle w:val="FontStyle22"/>
        </w:rPr>
        <w:t>”</w:t>
      </w:r>
      <w:r w:rsidRPr="00C757E2">
        <w:rPr>
          <w:rStyle w:val="FontStyle22"/>
        </w:rPr>
        <w:t xml:space="preserve">, </w:t>
      </w:r>
    </w:p>
    <w:p w14:paraId="161C14D8" w14:textId="77777777" w:rsidR="00B515A7" w:rsidRPr="00C757E2" w:rsidRDefault="00B515A7" w:rsidP="00C757E2">
      <w:pPr>
        <w:pStyle w:val="Style8"/>
        <w:widowControl/>
        <w:spacing w:after="40" w:line="276" w:lineRule="auto"/>
        <w:contextualSpacing/>
        <w:jc w:val="left"/>
        <w:rPr>
          <w:rFonts w:cs="Arial"/>
          <w:sz w:val="20"/>
          <w:szCs w:val="20"/>
        </w:rPr>
      </w:pPr>
    </w:p>
    <w:p w14:paraId="7B294ACA" w14:textId="4BCDDA4C" w:rsidR="00FF304E" w:rsidRPr="00C757E2" w:rsidRDefault="0043109E" w:rsidP="00C757E2">
      <w:pPr>
        <w:pStyle w:val="Style8"/>
        <w:widowControl/>
        <w:spacing w:after="40" w:line="276" w:lineRule="auto"/>
        <w:contextualSpacing/>
        <w:rPr>
          <w:rStyle w:val="FontStyle17"/>
        </w:rPr>
      </w:pPr>
      <w:r w:rsidRPr="00C757E2">
        <w:rPr>
          <w:rStyle w:val="FontStyle17"/>
        </w:rPr>
        <w:t xml:space="preserve">w </w:t>
      </w:r>
      <w:r w:rsidR="00D10947" w:rsidRPr="00C757E2">
        <w:rPr>
          <w:rStyle w:val="FontStyle17"/>
        </w:rPr>
        <w:t xml:space="preserve">dalszej części Umowy </w:t>
      </w:r>
      <w:r w:rsidR="00D10947" w:rsidRPr="00C757E2">
        <w:rPr>
          <w:rStyle w:val="FontStyle17"/>
          <w:b/>
        </w:rPr>
        <w:t>„Zamawiający</w:t>
      </w:r>
      <w:r w:rsidR="00AF3EB9" w:rsidRPr="00C757E2">
        <w:rPr>
          <w:rStyle w:val="FontStyle17"/>
          <w:b/>
        </w:rPr>
        <w:t>”</w:t>
      </w:r>
      <w:r w:rsidR="00D10947" w:rsidRPr="00C757E2">
        <w:rPr>
          <w:rStyle w:val="FontStyle17"/>
        </w:rPr>
        <w:t xml:space="preserve"> i </w:t>
      </w:r>
      <w:r w:rsidR="00D10947" w:rsidRPr="00C757E2">
        <w:rPr>
          <w:rStyle w:val="FontStyle17"/>
          <w:b/>
        </w:rPr>
        <w:t>„</w:t>
      </w:r>
      <w:r w:rsidR="007A6ACA" w:rsidRPr="00C757E2">
        <w:rPr>
          <w:rStyle w:val="FontStyle17"/>
          <w:b/>
        </w:rPr>
        <w:t>Wykonawca</w:t>
      </w:r>
      <w:r w:rsidR="00AF3EB9" w:rsidRPr="00C757E2">
        <w:rPr>
          <w:rStyle w:val="FontStyle17"/>
          <w:b/>
        </w:rPr>
        <w:t>”</w:t>
      </w:r>
      <w:r w:rsidR="00D10947" w:rsidRPr="00C757E2">
        <w:rPr>
          <w:rStyle w:val="FontStyle17"/>
        </w:rPr>
        <w:t xml:space="preserve"> zwani będą również indywidualnie </w:t>
      </w:r>
      <w:r w:rsidR="00D10947" w:rsidRPr="00C757E2">
        <w:rPr>
          <w:rStyle w:val="FontStyle17"/>
          <w:b/>
        </w:rPr>
        <w:t>„Stroną</w:t>
      </w:r>
      <w:r w:rsidR="00AF3EB9" w:rsidRPr="00C757E2">
        <w:rPr>
          <w:rStyle w:val="FontStyle17"/>
          <w:b/>
        </w:rPr>
        <w:t>”</w:t>
      </w:r>
      <w:r w:rsidR="00D10947" w:rsidRPr="00C757E2">
        <w:rPr>
          <w:rStyle w:val="FontStyle17"/>
          <w:b/>
        </w:rPr>
        <w:t xml:space="preserve"> </w:t>
      </w:r>
      <w:r w:rsidR="00D10947" w:rsidRPr="00C757E2">
        <w:rPr>
          <w:rStyle w:val="FontStyle17"/>
        </w:rPr>
        <w:t xml:space="preserve">lub łącznie </w:t>
      </w:r>
      <w:r w:rsidR="00D10947" w:rsidRPr="00C757E2">
        <w:rPr>
          <w:rStyle w:val="FontStyle17"/>
          <w:b/>
        </w:rPr>
        <w:t>„Stronami</w:t>
      </w:r>
      <w:r w:rsidR="00AF3EB9" w:rsidRPr="00C757E2">
        <w:rPr>
          <w:rStyle w:val="FontStyle17"/>
          <w:b/>
        </w:rPr>
        <w:t>”</w:t>
      </w:r>
      <w:r w:rsidR="00D10947" w:rsidRPr="00C757E2">
        <w:rPr>
          <w:rStyle w:val="FontStyle17"/>
          <w:b/>
        </w:rPr>
        <w:t>.</w:t>
      </w:r>
    </w:p>
    <w:p w14:paraId="307B18D8" w14:textId="5BE8559D" w:rsidR="00D10947" w:rsidRPr="00C757E2" w:rsidRDefault="00D10947" w:rsidP="00C757E2">
      <w:pPr>
        <w:pStyle w:val="Style8"/>
        <w:widowControl/>
        <w:spacing w:after="40" w:line="276" w:lineRule="auto"/>
        <w:contextualSpacing/>
        <w:jc w:val="center"/>
        <w:rPr>
          <w:rStyle w:val="FontStyle17"/>
          <w:b/>
        </w:rPr>
      </w:pPr>
      <w:r w:rsidRPr="00C757E2">
        <w:rPr>
          <w:rStyle w:val="FontStyle17"/>
          <w:b/>
        </w:rPr>
        <w:t>§1</w:t>
      </w:r>
    </w:p>
    <w:p w14:paraId="7D74D4BB" w14:textId="77777777" w:rsidR="00A952F5" w:rsidRPr="00C757E2" w:rsidRDefault="00A952F5" w:rsidP="00C757E2">
      <w:pPr>
        <w:pStyle w:val="Style8"/>
        <w:widowControl/>
        <w:spacing w:after="40" w:line="276" w:lineRule="auto"/>
        <w:contextualSpacing/>
        <w:jc w:val="center"/>
        <w:rPr>
          <w:rStyle w:val="FontStyle17"/>
          <w:b/>
        </w:rPr>
      </w:pPr>
      <w:r w:rsidRPr="00C757E2">
        <w:rPr>
          <w:rStyle w:val="FontStyle17"/>
          <w:b/>
        </w:rPr>
        <w:t>Przedmiot Umowy</w:t>
      </w:r>
    </w:p>
    <w:p w14:paraId="6FF71316" w14:textId="4800FEE1" w:rsidR="00740BE4" w:rsidRPr="00C757E2" w:rsidRDefault="007A6ACA" w:rsidP="00C757E2">
      <w:pPr>
        <w:numPr>
          <w:ilvl w:val="0"/>
          <w:numId w:val="9"/>
        </w:numPr>
        <w:spacing w:after="40" w:line="276" w:lineRule="auto"/>
        <w:ind w:left="357" w:hanging="357"/>
        <w:contextualSpacing/>
        <w:jc w:val="both"/>
        <w:rPr>
          <w:rFonts w:ascii="Arial" w:hAnsi="Arial" w:cs="Arial"/>
          <w:sz w:val="20"/>
          <w:szCs w:val="20"/>
          <w:lang w:eastAsia="ar-SA"/>
        </w:rPr>
      </w:pPr>
      <w:r w:rsidRPr="00C757E2">
        <w:rPr>
          <w:rFonts w:ascii="Arial" w:hAnsi="Arial" w:cs="Arial"/>
          <w:sz w:val="20"/>
          <w:szCs w:val="20"/>
          <w:lang w:eastAsia="ar-SA"/>
        </w:rPr>
        <w:t xml:space="preserve">W oparciu o zakończone postępowanie nr </w:t>
      </w:r>
      <w:r w:rsidR="00D54EF2" w:rsidRPr="00D54EF2">
        <w:rPr>
          <w:rFonts w:ascii="Arial" w:hAnsi="Arial" w:cs="Arial"/>
          <w:sz w:val="20"/>
          <w:szCs w:val="20"/>
          <w:lang w:eastAsia="ar-SA"/>
        </w:rPr>
        <w:t>ORLEN EKO/2/000015/26</w:t>
      </w:r>
      <w:r w:rsidR="00D54EF2">
        <w:rPr>
          <w:rFonts w:ascii="Arial" w:hAnsi="Arial" w:cs="Arial"/>
          <w:sz w:val="20"/>
          <w:szCs w:val="20"/>
          <w:lang w:eastAsia="ar-SA"/>
        </w:rPr>
        <w:t xml:space="preserve"> </w:t>
      </w:r>
      <w:r w:rsidRPr="00C757E2">
        <w:rPr>
          <w:rFonts w:ascii="Arial" w:hAnsi="Arial" w:cs="Arial"/>
          <w:sz w:val="20"/>
          <w:szCs w:val="20"/>
          <w:lang w:eastAsia="ar-SA"/>
        </w:rPr>
        <w:t>na Platformie Zakupowej Connect, Zamawiający zleca, a Wykonawca przyjmuje do wykonywani</w:t>
      </w:r>
      <w:r w:rsidR="0011328D" w:rsidRPr="00C757E2">
        <w:rPr>
          <w:rFonts w:ascii="Arial" w:hAnsi="Arial" w:cs="Arial"/>
          <w:sz w:val="20"/>
          <w:szCs w:val="20"/>
          <w:lang w:eastAsia="ar-SA"/>
        </w:rPr>
        <w:t>a</w:t>
      </w:r>
      <w:r w:rsidRPr="00C757E2">
        <w:rPr>
          <w:rFonts w:ascii="Arial" w:hAnsi="Arial" w:cs="Arial"/>
          <w:sz w:val="20"/>
          <w:szCs w:val="20"/>
          <w:lang w:eastAsia="ar-SA"/>
        </w:rPr>
        <w:t xml:space="preserve"> </w:t>
      </w:r>
      <w:r w:rsidR="006C62CE" w:rsidRPr="00C757E2">
        <w:rPr>
          <w:rFonts w:ascii="Arial" w:hAnsi="Arial" w:cs="Arial"/>
          <w:sz w:val="20"/>
          <w:szCs w:val="20"/>
          <w:lang w:eastAsia="ar-SA"/>
        </w:rPr>
        <w:t>usługi wykonawstwa i konsultacji w zakresie prac nad przygotowaniem Kart Informacyjnych Przedsięwzięcia (KIP) lub Raportów o oddziaływaniu przedsięwzięcia na środowisko (ROOŚ)</w:t>
      </w:r>
      <w:r w:rsidR="004D6F2E">
        <w:rPr>
          <w:rFonts w:ascii="Arial" w:hAnsi="Arial" w:cs="Arial"/>
          <w:sz w:val="20"/>
          <w:szCs w:val="20"/>
          <w:lang w:eastAsia="ar-SA"/>
        </w:rPr>
        <w:t xml:space="preserve">, </w:t>
      </w:r>
      <w:r w:rsidRPr="00C757E2">
        <w:rPr>
          <w:rFonts w:ascii="Arial" w:hAnsi="Arial" w:cs="Arial"/>
          <w:sz w:val="20"/>
          <w:szCs w:val="20"/>
          <w:lang w:eastAsia="ar-SA"/>
        </w:rPr>
        <w:t>dalej także jako „Usług</w:t>
      </w:r>
      <w:r w:rsidR="00ED162F" w:rsidRPr="00C757E2">
        <w:rPr>
          <w:rFonts w:ascii="Arial" w:hAnsi="Arial" w:cs="Arial"/>
          <w:sz w:val="20"/>
          <w:szCs w:val="20"/>
          <w:lang w:eastAsia="ar-SA"/>
        </w:rPr>
        <w:t>a</w:t>
      </w:r>
      <w:r w:rsidRPr="00C757E2">
        <w:rPr>
          <w:rFonts w:ascii="Arial" w:hAnsi="Arial" w:cs="Arial"/>
          <w:sz w:val="20"/>
          <w:szCs w:val="20"/>
          <w:lang w:eastAsia="ar-SA"/>
        </w:rPr>
        <w:t>”.</w:t>
      </w:r>
      <w:bookmarkStart w:id="2" w:name="_Hlk208218474"/>
    </w:p>
    <w:bookmarkEnd w:id="2"/>
    <w:p w14:paraId="6B582E14" w14:textId="0445CFCC" w:rsidR="00385714" w:rsidRPr="00C757E2" w:rsidRDefault="00385714" w:rsidP="00C757E2">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sidRPr="00C757E2">
        <w:rPr>
          <w:rFonts w:ascii="Arial" w:eastAsiaTheme="minorEastAsia" w:hAnsi="Arial" w:cs="Arial"/>
          <w:sz w:val="20"/>
          <w:szCs w:val="20"/>
        </w:rPr>
        <w:t xml:space="preserve">Umowa ma charakter ramowy, co oznacza, że określa ona generalne warunki współpracy Stron </w:t>
      </w:r>
      <w:r w:rsidR="008405F4" w:rsidRPr="00C757E2">
        <w:rPr>
          <w:rFonts w:ascii="Arial" w:eastAsiaTheme="minorEastAsia" w:hAnsi="Arial" w:cs="Arial"/>
          <w:sz w:val="20"/>
          <w:szCs w:val="20"/>
        </w:rPr>
        <w:t xml:space="preserve">                      </w:t>
      </w:r>
      <w:r w:rsidRPr="00C757E2">
        <w:rPr>
          <w:rFonts w:ascii="Arial" w:eastAsiaTheme="minorEastAsia" w:hAnsi="Arial" w:cs="Arial"/>
          <w:sz w:val="20"/>
          <w:szCs w:val="20"/>
        </w:rPr>
        <w:t xml:space="preserve">i samodzielnie nie stanowi Zamówienia na przedmiot Umowy. </w:t>
      </w:r>
      <w:r w:rsidR="007A6ACA" w:rsidRPr="00C757E2">
        <w:rPr>
          <w:rFonts w:ascii="Arial" w:eastAsiaTheme="minorEastAsia" w:hAnsi="Arial" w:cs="Arial"/>
          <w:sz w:val="20"/>
          <w:szCs w:val="20"/>
        </w:rPr>
        <w:t>Wykonawca</w:t>
      </w:r>
      <w:r w:rsidRPr="00C757E2">
        <w:rPr>
          <w:rFonts w:ascii="Arial" w:eastAsiaTheme="minorEastAsia" w:hAnsi="Arial" w:cs="Arial"/>
          <w:sz w:val="20"/>
          <w:szCs w:val="20"/>
        </w:rPr>
        <w:t xml:space="preserve"> nie może podnosić </w:t>
      </w:r>
      <w:r w:rsidR="008405F4" w:rsidRPr="00C757E2">
        <w:rPr>
          <w:rFonts w:ascii="Arial" w:eastAsiaTheme="minorEastAsia" w:hAnsi="Arial" w:cs="Arial"/>
          <w:sz w:val="20"/>
          <w:szCs w:val="20"/>
        </w:rPr>
        <w:t xml:space="preserve">                                  </w:t>
      </w:r>
      <w:r w:rsidRPr="00C757E2">
        <w:rPr>
          <w:rFonts w:ascii="Arial" w:eastAsiaTheme="minorEastAsia" w:hAnsi="Arial" w:cs="Arial"/>
          <w:sz w:val="20"/>
          <w:szCs w:val="20"/>
        </w:rPr>
        <w:t xml:space="preserve">w stosunku do Zamawiającego jakichkolwiek roszczeń z tytułu nie złożenia przez Zamawiającego Zamówienia na </w:t>
      </w:r>
      <w:r w:rsidR="009D6F7C" w:rsidRPr="00C757E2">
        <w:rPr>
          <w:rFonts w:ascii="Arial" w:eastAsiaTheme="minorEastAsia" w:hAnsi="Arial" w:cs="Arial"/>
          <w:sz w:val="20"/>
          <w:szCs w:val="20"/>
        </w:rPr>
        <w:t>realizację</w:t>
      </w:r>
      <w:r w:rsidRPr="00C757E2">
        <w:rPr>
          <w:rFonts w:ascii="Arial" w:eastAsiaTheme="minorEastAsia" w:hAnsi="Arial" w:cs="Arial"/>
          <w:sz w:val="20"/>
          <w:szCs w:val="20"/>
        </w:rPr>
        <w:t xml:space="preserve"> przedmiotu Umowy.</w:t>
      </w:r>
    </w:p>
    <w:p w14:paraId="4337C53C" w14:textId="14D9B7D2" w:rsidR="00385714" w:rsidRPr="00C757E2" w:rsidRDefault="00385714" w:rsidP="00C757E2">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sidRPr="00C757E2">
        <w:rPr>
          <w:rFonts w:ascii="Arial" w:hAnsi="Arial" w:cs="Arial"/>
          <w:sz w:val="20"/>
          <w:szCs w:val="20"/>
          <w:lang w:eastAsia="en-US"/>
        </w:rPr>
        <w:t xml:space="preserve">Osobami wyznaczonymi do kontaktu w trakcie realizacji </w:t>
      </w:r>
      <w:r w:rsidR="00904C0A" w:rsidRPr="00C757E2">
        <w:rPr>
          <w:rFonts w:ascii="Arial" w:hAnsi="Arial" w:cs="Arial"/>
          <w:sz w:val="20"/>
          <w:szCs w:val="20"/>
          <w:lang w:eastAsia="en-US"/>
        </w:rPr>
        <w:t>p</w:t>
      </w:r>
      <w:r w:rsidRPr="00C757E2">
        <w:rPr>
          <w:rFonts w:ascii="Arial" w:hAnsi="Arial" w:cs="Arial"/>
          <w:sz w:val="20"/>
          <w:szCs w:val="20"/>
          <w:lang w:eastAsia="en-US"/>
        </w:rPr>
        <w:t>rzedmiotu niniejszej Umowy są:</w:t>
      </w:r>
    </w:p>
    <w:p w14:paraId="1A11BCE8" w14:textId="06AED837" w:rsidR="00361C4A" w:rsidRPr="00C757E2" w:rsidRDefault="00385714" w:rsidP="00C757E2">
      <w:pPr>
        <w:widowControl w:val="0"/>
        <w:numPr>
          <w:ilvl w:val="0"/>
          <w:numId w:val="21"/>
        </w:numPr>
        <w:tabs>
          <w:tab w:val="left" w:pos="709"/>
        </w:tabs>
        <w:autoSpaceDE w:val="0"/>
        <w:autoSpaceDN w:val="0"/>
        <w:adjustRightInd w:val="0"/>
        <w:spacing w:after="40" w:line="276" w:lineRule="auto"/>
        <w:ind w:left="567" w:hanging="141"/>
        <w:contextualSpacing/>
        <w:jc w:val="both"/>
        <w:rPr>
          <w:rFonts w:ascii="Arial" w:hAnsi="Arial" w:cs="Arial"/>
          <w:sz w:val="20"/>
          <w:szCs w:val="20"/>
          <w:lang w:eastAsia="en-US"/>
        </w:rPr>
      </w:pPr>
      <w:r w:rsidRPr="00C757E2">
        <w:rPr>
          <w:rFonts w:ascii="Arial" w:hAnsi="Arial" w:cs="Arial"/>
          <w:sz w:val="20"/>
          <w:szCs w:val="20"/>
          <w:lang w:eastAsia="en-US"/>
        </w:rPr>
        <w:t xml:space="preserve">ze strony Zamawiającego </w:t>
      </w:r>
      <w:r w:rsidR="00C269E4" w:rsidRPr="00C757E2">
        <w:rPr>
          <w:rFonts w:ascii="Arial" w:hAnsi="Arial" w:cs="Arial"/>
          <w:sz w:val="20"/>
          <w:szCs w:val="20"/>
          <w:lang w:eastAsia="en-US"/>
        </w:rPr>
        <w:t>–</w:t>
      </w:r>
      <w:r w:rsidR="00082649" w:rsidRPr="00C757E2">
        <w:rPr>
          <w:rFonts w:ascii="Arial" w:hAnsi="Arial" w:cs="Arial"/>
          <w:sz w:val="20"/>
          <w:szCs w:val="20"/>
          <w:lang w:eastAsia="en-US"/>
        </w:rPr>
        <w:t xml:space="preserve"> </w:t>
      </w:r>
      <w:r w:rsidR="00C269E4" w:rsidRPr="00C757E2">
        <w:rPr>
          <w:rFonts w:ascii="Arial" w:hAnsi="Arial" w:cs="Arial"/>
          <w:sz w:val="20"/>
          <w:szCs w:val="20"/>
          <w:lang w:eastAsia="en-US"/>
        </w:rPr>
        <w:t xml:space="preserve">Pan </w:t>
      </w:r>
      <w:r w:rsidR="00ED162F" w:rsidRPr="00C757E2">
        <w:rPr>
          <w:rFonts w:ascii="Arial" w:hAnsi="Arial" w:cs="Arial"/>
          <w:sz w:val="20"/>
          <w:szCs w:val="20"/>
          <w:lang w:eastAsia="en-US"/>
        </w:rPr>
        <w:t>Jarosław Zieliński</w:t>
      </w:r>
      <w:r w:rsidR="003D1026" w:rsidRPr="00C757E2">
        <w:rPr>
          <w:rFonts w:ascii="Arial" w:hAnsi="Arial" w:cs="Arial"/>
          <w:sz w:val="20"/>
          <w:szCs w:val="20"/>
          <w:lang w:eastAsia="en-US"/>
        </w:rPr>
        <w:t xml:space="preserve">, e-mail: </w:t>
      </w:r>
      <w:hyperlink r:id="rId8" w:history="1">
        <w:r w:rsidR="009F0D93" w:rsidRPr="00C757E2">
          <w:rPr>
            <w:rStyle w:val="Hipercze"/>
            <w:rFonts w:ascii="Arial" w:hAnsi="Arial" w:cs="Arial"/>
            <w:sz w:val="20"/>
            <w:szCs w:val="20"/>
            <w:lang w:eastAsia="en-US"/>
          </w:rPr>
          <w:t>jaroslaw.zielinski@orlen.pl</w:t>
        </w:r>
      </w:hyperlink>
      <w:r w:rsidR="009F0D93" w:rsidRPr="00C757E2">
        <w:rPr>
          <w:rFonts w:ascii="Arial" w:hAnsi="Arial" w:cs="Arial"/>
          <w:sz w:val="20"/>
          <w:szCs w:val="20"/>
          <w:lang w:eastAsia="en-US"/>
        </w:rPr>
        <w:t xml:space="preserve"> </w:t>
      </w:r>
      <w:r w:rsidR="003D1026" w:rsidRPr="00C757E2">
        <w:rPr>
          <w:rFonts w:ascii="Arial" w:hAnsi="Arial" w:cs="Arial"/>
          <w:sz w:val="20"/>
          <w:szCs w:val="20"/>
          <w:lang w:eastAsia="en-US"/>
        </w:rPr>
        <w:t xml:space="preserve">                           </w:t>
      </w:r>
      <w:r w:rsidR="008167A5" w:rsidRPr="00C757E2">
        <w:rPr>
          <w:rFonts w:ascii="Arial" w:hAnsi="Arial" w:cs="Arial"/>
          <w:sz w:val="20"/>
          <w:szCs w:val="20"/>
          <w:lang w:eastAsia="en-US"/>
        </w:rPr>
        <w:t xml:space="preserve">tel. </w:t>
      </w:r>
      <w:r w:rsidR="003D1026" w:rsidRPr="00C757E2">
        <w:rPr>
          <w:rFonts w:ascii="Arial" w:hAnsi="Arial" w:cs="Arial"/>
          <w:sz w:val="20"/>
          <w:szCs w:val="20"/>
          <w:lang w:eastAsia="en-US"/>
        </w:rPr>
        <w:t>603 606 273</w:t>
      </w:r>
      <w:r w:rsidR="00C269E4" w:rsidRPr="00C757E2">
        <w:rPr>
          <w:rFonts w:ascii="Arial" w:hAnsi="Arial" w:cs="Arial"/>
          <w:sz w:val="20"/>
          <w:szCs w:val="20"/>
          <w:lang w:eastAsia="en-US"/>
        </w:rPr>
        <w:t>,</w:t>
      </w:r>
      <w:r w:rsidR="009F0D93" w:rsidRPr="00C757E2">
        <w:rPr>
          <w:rFonts w:ascii="Arial" w:hAnsi="Arial" w:cs="Arial"/>
          <w:sz w:val="20"/>
          <w:szCs w:val="20"/>
          <w:lang w:eastAsia="en-US"/>
        </w:rPr>
        <w:t xml:space="preserve"> Pan Piotr Koprowicz, e-mail: </w:t>
      </w:r>
      <w:hyperlink r:id="rId9" w:history="1">
        <w:r w:rsidR="009F0D93" w:rsidRPr="00C757E2">
          <w:rPr>
            <w:rStyle w:val="Hipercze"/>
            <w:rFonts w:ascii="Arial" w:hAnsi="Arial" w:cs="Arial"/>
            <w:sz w:val="20"/>
            <w:szCs w:val="20"/>
            <w:lang w:eastAsia="en-US"/>
          </w:rPr>
          <w:t>piotr.koprowicz@orlen.pl</w:t>
        </w:r>
      </w:hyperlink>
      <w:r w:rsidR="009F0D93" w:rsidRPr="00C757E2">
        <w:rPr>
          <w:rFonts w:ascii="Arial" w:hAnsi="Arial" w:cs="Arial"/>
          <w:sz w:val="20"/>
          <w:szCs w:val="20"/>
          <w:lang w:eastAsia="en-US"/>
        </w:rPr>
        <w:t>, tel: 697 893 433.</w:t>
      </w:r>
    </w:p>
    <w:p w14:paraId="20BFE0CB" w14:textId="24CF875A" w:rsidR="00385714" w:rsidRPr="00C757E2" w:rsidRDefault="008167A5" w:rsidP="00C757E2">
      <w:pPr>
        <w:widowControl w:val="0"/>
        <w:numPr>
          <w:ilvl w:val="0"/>
          <w:numId w:val="21"/>
        </w:numPr>
        <w:tabs>
          <w:tab w:val="left" w:pos="709"/>
        </w:tabs>
        <w:autoSpaceDE w:val="0"/>
        <w:autoSpaceDN w:val="0"/>
        <w:adjustRightInd w:val="0"/>
        <w:spacing w:after="40" w:line="276" w:lineRule="auto"/>
        <w:ind w:left="567" w:hanging="141"/>
        <w:contextualSpacing/>
        <w:jc w:val="both"/>
        <w:rPr>
          <w:rFonts w:ascii="Arial" w:hAnsi="Arial" w:cs="Arial"/>
          <w:sz w:val="20"/>
          <w:szCs w:val="20"/>
          <w:lang w:eastAsia="en-US"/>
        </w:rPr>
      </w:pPr>
      <w:r w:rsidRPr="00C757E2">
        <w:rPr>
          <w:rFonts w:ascii="Arial" w:hAnsi="Arial" w:cs="Arial"/>
          <w:sz w:val="20"/>
          <w:szCs w:val="20"/>
          <w:lang w:eastAsia="en-US"/>
        </w:rPr>
        <w:t xml:space="preserve"> </w:t>
      </w:r>
      <w:r w:rsidR="00385714" w:rsidRPr="00C757E2">
        <w:rPr>
          <w:rFonts w:ascii="Arial" w:hAnsi="Arial" w:cs="Arial"/>
          <w:sz w:val="20"/>
          <w:szCs w:val="20"/>
          <w:lang w:eastAsia="en-US"/>
        </w:rPr>
        <w:t xml:space="preserve">ze strony </w:t>
      </w:r>
      <w:r w:rsidR="007A6ACA" w:rsidRPr="00C757E2">
        <w:rPr>
          <w:rFonts w:ascii="Arial" w:hAnsi="Arial" w:cs="Arial"/>
          <w:sz w:val="20"/>
          <w:szCs w:val="20"/>
          <w:lang w:eastAsia="en-US"/>
        </w:rPr>
        <w:t>Wykonawcy</w:t>
      </w:r>
      <w:r w:rsidR="00385714" w:rsidRPr="00C757E2">
        <w:rPr>
          <w:rFonts w:ascii="Arial" w:hAnsi="Arial" w:cs="Arial"/>
          <w:sz w:val="20"/>
          <w:szCs w:val="20"/>
          <w:lang w:eastAsia="en-US"/>
        </w:rPr>
        <w:t xml:space="preserve"> - ……………………………………….………………………….</w:t>
      </w:r>
    </w:p>
    <w:p w14:paraId="7C1F958C" w14:textId="16506A3D" w:rsidR="00385714" w:rsidRPr="00C757E2" w:rsidRDefault="00385714" w:rsidP="00C757E2">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sidRPr="00C757E2">
        <w:rPr>
          <w:rFonts w:ascii="Arial" w:hAnsi="Arial" w:cs="Arial"/>
          <w:sz w:val="20"/>
          <w:szCs w:val="20"/>
          <w:lang w:eastAsia="en-US"/>
        </w:rPr>
        <w:t xml:space="preserve">Zmiana osób wymienionych w </w:t>
      </w:r>
      <w:r w:rsidR="00361C4A" w:rsidRPr="00C757E2">
        <w:rPr>
          <w:rFonts w:ascii="Arial" w:hAnsi="Arial" w:cs="Arial"/>
          <w:sz w:val="20"/>
          <w:szCs w:val="20"/>
          <w:lang w:eastAsia="en-US"/>
        </w:rPr>
        <w:t>ust. 3 powyżej</w:t>
      </w:r>
      <w:r w:rsidRPr="00C757E2">
        <w:rPr>
          <w:rFonts w:ascii="Arial" w:hAnsi="Arial" w:cs="Arial"/>
          <w:sz w:val="20"/>
          <w:szCs w:val="20"/>
          <w:lang w:eastAsia="en-US"/>
        </w:rPr>
        <w:t>, nie wymaga zmiany treści</w:t>
      </w:r>
      <w:r w:rsidRPr="00C757E2">
        <w:rPr>
          <w:rFonts w:ascii="Arial" w:hAnsi="Arial" w:cs="Arial"/>
          <w:sz w:val="20"/>
          <w:szCs w:val="20"/>
          <w:lang w:eastAsia="en-US"/>
        </w:rPr>
        <w:br/>
        <w:t xml:space="preserve">niniejszej Umowy w formie Aneksu, a jedynie odpowiednio: pisemnej informacji </w:t>
      </w:r>
      <w:r w:rsidR="004D6F2E">
        <w:rPr>
          <w:rFonts w:ascii="Arial" w:hAnsi="Arial" w:cs="Arial"/>
          <w:sz w:val="20"/>
          <w:szCs w:val="20"/>
          <w:lang w:eastAsia="en-US"/>
        </w:rPr>
        <w:t xml:space="preserve">lub informacji w formie elektronicznej </w:t>
      </w:r>
      <w:r w:rsidRPr="00C757E2">
        <w:rPr>
          <w:rFonts w:ascii="Arial" w:hAnsi="Arial" w:cs="Arial"/>
          <w:sz w:val="20"/>
          <w:szCs w:val="20"/>
          <w:lang w:eastAsia="en-US"/>
        </w:rPr>
        <w:t>ze strony</w:t>
      </w:r>
      <w:r w:rsidR="00E707A3">
        <w:rPr>
          <w:rFonts w:ascii="Arial" w:hAnsi="Arial" w:cs="Arial"/>
          <w:sz w:val="20"/>
          <w:szCs w:val="20"/>
          <w:lang w:eastAsia="en-US"/>
        </w:rPr>
        <w:t xml:space="preserve"> </w:t>
      </w:r>
      <w:r w:rsidRPr="00C757E2">
        <w:rPr>
          <w:rFonts w:ascii="Arial" w:hAnsi="Arial" w:cs="Arial"/>
          <w:sz w:val="20"/>
          <w:szCs w:val="20"/>
          <w:lang w:eastAsia="en-US"/>
        </w:rPr>
        <w:t xml:space="preserve">Zamawiającego lub </w:t>
      </w:r>
      <w:r w:rsidR="007A6ACA" w:rsidRPr="00C757E2">
        <w:rPr>
          <w:rFonts w:ascii="Arial" w:hAnsi="Arial" w:cs="Arial"/>
          <w:sz w:val="20"/>
          <w:szCs w:val="20"/>
          <w:lang w:eastAsia="en-US"/>
        </w:rPr>
        <w:t>Wykonawcę</w:t>
      </w:r>
      <w:r w:rsidRPr="00C757E2">
        <w:rPr>
          <w:rFonts w:ascii="Arial" w:hAnsi="Arial" w:cs="Arial"/>
          <w:sz w:val="20"/>
          <w:szCs w:val="20"/>
          <w:lang w:eastAsia="en-US"/>
        </w:rPr>
        <w:t>.</w:t>
      </w:r>
    </w:p>
    <w:p w14:paraId="2E2909B9" w14:textId="15EA7099" w:rsidR="00904C0A" w:rsidRPr="00C757E2" w:rsidRDefault="003768CD" w:rsidP="00C757E2">
      <w:pPr>
        <w:widowControl w:val="0"/>
        <w:numPr>
          <w:ilvl w:val="0"/>
          <w:numId w:val="20"/>
        </w:numPr>
        <w:tabs>
          <w:tab w:val="left" w:pos="284"/>
        </w:tabs>
        <w:autoSpaceDE w:val="0"/>
        <w:autoSpaceDN w:val="0"/>
        <w:adjustRightInd w:val="0"/>
        <w:spacing w:after="40" w:line="276" w:lineRule="auto"/>
        <w:ind w:left="357" w:hanging="357"/>
        <w:jc w:val="both"/>
        <w:rPr>
          <w:rFonts w:ascii="Arial" w:eastAsiaTheme="minorEastAsia" w:hAnsi="Arial" w:cs="Arial"/>
          <w:sz w:val="20"/>
          <w:szCs w:val="20"/>
        </w:rPr>
      </w:pPr>
      <w:r w:rsidRPr="00C757E2">
        <w:rPr>
          <w:rFonts w:ascii="Arial" w:eastAsiaTheme="minorEastAsia" w:hAnsi="Arial" w:cs="Arial"/>
          <w:sz w:val="20"/>
          <w:szCs w:val="20"/>
        </w:rPr>
        <w:t>Przedmiot Umowy określony w § 1 ust. 1 realizowany będzie na podstawie aktualnych przepisów prawa i wytycznych obowiązujących w przedmiotowym zakresie.</w:t>
      </w:r>
    </w:p>
    <w:p w14:paraId="4DCF611E" w14:textId="4DA8F2A8" w:rsidR="0028283A" w:rsidRPr="00C757E2" w:rsidRDefault="0028283A" w:rsidP="00C757E2">
      <w:pPr>
        <w:widowControl w:val="0"/>
        <w:numPr>
          <w:ilvl w:val="0"/>
          <w:numId w:val="20"/>
        </w:numPr>
        <w:tabs>
          <w:tab w:val="left" w:pos="284"/>
        </w:tabs>
        <w:autoSpaceDE w:val="0"/>
        <w:autoSpaceDN w:val="0"/>
        <w:adjustRightInd w:val="0"/>
        <w:spacing w:after="40" w:line="276" w:lineRule="auto"/>
        <w:ind w:left="357" w:hanging="357"/>
        <w:jc w:val="both"/>
        <w:rPr>
          <w:rFonts w:ascii="Arial" w:eastAsiaTheme="minorEastAsia" w:hAnsi="Arial" w:cs="Arial"/>
          <w:sz w:val="20"/>
          <w:szCs w:val="20"/>
        </w:rPr>
      </w:pPr>
      <w:r w:rsidRPr="00C757E2">
        <w:rPr>
          <w:rFonts w:ascii="Arial" w:eastAsiaTheme="minorEastAsia" w:hAnsi="Arial" w:cs="Arial"/>
          <w:sz w:val="20"/>
          <w:szCs w:val="20"/>
        </w:rPr>
        <w:t>Przedmiotem Umowy jest świadczenie usług wykonawstwa i konsultacji obejmujących:</w:t>
      </w:r>
    </w:p>
    <w:p w14:paraId="4954FA78" w14:textId="607F9079" w:rsidR="00EB37B7" w:rsidRPr="00C757E2" w:rsidRDefault="00B239C9" w:rsidP="00C757E2">
      <w:pPr>
        <w:pStyle w:val="Akapitzlist"/>
        <w:widowControl w:val="0"/>
        <w:numPr>
          <w:ilvl w:val="0"/>
          <w:numId w:val="34"/>
        </w:numPr>
        <w:tabs>
          <w:tab w:val="left" w:pos="284"/>
        </w:tabs>
        <w:autoSpaceDE w:val="0"/>
        <w:autoSpaceDN w:val="0"/>
        <w:adjustRightInd w:val="0"/>
        <w:spacing w:after="40"/>
        <w:ind w:left="757"/>
        <w:jc w:val="both"/>
        <w:rPr>
          <w:rFonts w:ascii="Arial" w:eastAsiaTheme="minorEastAsia" w:hAnsi="Arial" w:cs="Arial"/>
          <w:sz w:val="20"/>
          <w:szCs w:val="20"/>
        </w:rPr>
      </w:pPr>
      <w:r w:rsidRPr="00C757E2">
        <w:rPr>
          <w:rFonts w:ascii="Arial" w:eastAsiaTheme="minorEastAsia" w:hAnsi="Arial" w:cs="Arial"/>
          <w:sz w:val="20"/>
          <w:szCs w:val="20"/>
        </w:rPr>
        <w:t>o</w:t>
      </w:r>
      <w:r w:rsidR="00EB37B7" w:rsidRPr="00C757E2">
        <w:rPr>
          <w:rFonts w:ascii="Arial" w:eastAsiaTheme="minorEastAsia" w:hAnsi="Arial" w:cs="Arial"/>
          <w:sz w:val="20"/>
          <w:szCs w:val="20"/>
        </w:rPr>
        <w:t>pracowanie opisów technologicznych na podstawie dostarczonych projektów technicznych i wykonawczych oraz koncepcji programowo przestrzennej</w:t>
      </w:r>
      <w:r w:rsidRPr="00C757E2">
        <w:rPr>
          <w:rFonts w:ascii="Arial" w:eastAsiaTheme="minorEastAsia" w:hAnsi="Arial" w:cs="Arial"/>
          <w:sz w:val="20"/>
          <w:szCs w:val="20"/>
        </w:rPr>
        <w:t>;</w:t>
      </w:r>
    </w:p>
    <w:p w14:paraId="5C19B9CA" w14:textId="15DF9B87" w:rsidR="00EB37B7" w:rsidRPr="00C757E2" w:rsidRDefault="00B239C9" w:rsidP="00C757E2">
      <w:pPr>
        <w:pStyle w:val="Akapitzlist"/>
        <w:widowControl w:val="0"/>
        <w:numPr>
          <w:ilvl w:val="0"/>
          <w:numId w:val="34"/>
        </w:numPr>
        <w:tabs>
          <w:tab w:val="left" w:pos="284"/>
        </w:tabs>
        <w:autoSpaceDE w:val="0"/>
        <w:autoSpaceDN w:val="0"/>
        <w:adjustRightInd w:val="0"/>
        <w:spacing w:after="40"/>
        <w:ind w:left="757"/>
        <w:jc w:val="both"/>
        <w:rPr>
          <w:rFonts w:ascii="Arial" w:eastAsiaTheme="minorEastAsia" w:hAnsi="Arial" w:cs="Arial"/>
          <w:sz w:val="20"/>
          <w:szCs w:val="20"/>
        </w:rPr>
      </w:pPr>
      <w:r w:rsidRPr="00C757E2">
        <w:rPr>
          <w:rFonts w:ascii="Arial" w:eastAsiaTheme="minorEastAsia" w:hAnsi="Arial" w:cs="Arial"/>
          <w:sz w:val="20"/>
          <w:szCs w:val="20"/>
        </w:rPr>
        <w:t>p</w:t>
      </w:r>
      <w:r w:rsidR="00EB37B7" w:rsidRPr="00C757E2">
        <w:rPr>
          <w:rFonts w:ascii="Arial" w:eastAsiaTheme="minorEastAsia" w:hAnsi="Arial" w:cs="Arial"/>
          <w:sz w:val="20"/>
          <w:szCs w:val="20"/>
        </w:rPr>
        <w:t>rzygotowanie schematów i rysunków dotyczących rozwiązań technologicznych wykorzystywanych na potrzeby opracowania KIP lub ROOŚ</w:t>
      </w:r>
      <w:r w:rsidRPr="00C757E2">
        <w:rPr>
          <w:rFonts w:ascii="Arial" w:eastAsiaTheme="minorEastAsia" w:hAnsi="Arial" w:cs="Arial"/>
          <w:sz w:val="20"/>
          <w:szCs w:val="20"/>
        </w:rPr>
        <w:t>;</w:t>
      </w:r>
    </w:p>
    <w:p w14:paraId="61F95F4F" w14:textId="329CA5C2" w:rsidR="00EB37B7" w:rsidRPr="00C757E2" w:rsidRDefault="00B239C9" w:rsidP="00C757E2">
      <w:pPr>
        <w:pStyle w:val="Akapitzlist"/>
        <w:widowControl w:val="0"/>
        <w:numPr>
          <w:ilvl w:val="0"/>
          <w:numId w:val="34"/>
        </w:numPr>
        <w:tabs>
          <w:tab w:val="left" w:pos="284"/>
        </w:tabs>
        <w:autoSpaceDE w:val="0"/>
        <w:autoSpaceDN w:val="0"/>
        <w:adjustRightInd w:val="0"/>
        <w:spacing w:after="40"/>
        <w:ind w:left="757"/>
        <w:jc w:val="both"/>
        <w:rPr>
          <w:rFonts w:ascii="Arial" w:eastAsiaTheme="minorEastAsia" w:hAnsi="Arial" w:cs="Arial"/>
          <w:sz w:val="20"/>
          <w:szCs w:val="20"/>
        </w:rPr>
      </w:pPr>
      <w:r w:rsidRPr="00C757E2">
        <w:rPr>
          <w:rFonts w:ascii="Arial" w:eastAsiaTheme="minorEastAsia" w:hAnsi="Arial" w:cs="Arial"/>
          <w:sz w:val="20"/>
          <w:szCs w:val="20"/>
        </w:rPr>
        <w:t>i</w:t>
      </w:r>
      <w:r w:rsidR="00EB37B7" w:rsidRPr="00C757E2">
        <w:rPr>
          <w:rFonts w:ascii="Arial" w:eastAsiaTheme="minorEastAsia" w:hAnsi="Arial" w:cs="Arial"/>
          <w:sz w:val="20"/>
          <w:szCs w:val="20"/>
        </w:rPr>
        <w:t>dentyfikację źródeł emisji substancji do powietrza związanych z planowanym przedsięwzięciem na podstawie dokumentacji technologicznej</w:t>
      </w:r>
      <w:r w:rsidRPr="00C757E2">
        <w:rPr>
          <w:rFonts w:ascii="Arial" w:eastAsiaTheme="minorEastAsia" w:hAnsi="Arial" w:cs="Arial"/>
          <w:sz w:val="20"/>
          <w:szCs w:val="20"/>
        </w:rPr>
        <w:t>;</w:t>
      </w:r>
    </w:p>
    <w:p w14:paraId="36CA4D3D" w14:textId="2F90312A" w:rsidR="00EB37B7" w:rsidRPr="00C757E2" w:rsidRDefault="00B239C9" w:rsidP="00C757E2">
      <w:pPr>
        <w:pStyle w:val="Akapitzlist"/>
        <w:widowControl w:val="0"/>
        <w:numPr>
          <w:ilvl w:val="0"/>
          <w:numId w:val="34"/>
        </w:numPr>
        <w:tabs>
          <w:tab w:val="left" w:pos="284"/>
        </w:tabs>
        <w:autoSpaceDE w:val="0"/>
        <w:autoSpaceDN w:val="0"/>
        <w:adjustRightInd w:val="0"/>
        <w:spacing w:after="40"/>
        <w:ind w:left="757"/>
        <w:jc w:val="both"/>
        <w:rPr>
          <w:rFonts w:ascii="Arial" w:eastAsiaTheme="minorEastAsia" w:hAnsi="Arial" w:cs="Arial"/>
          <w:sz w:val="20"/>
          <w:szCs w:val="20"/>
        </w:rPr>
      </w:pPr>
      <w:r w:rsidRPr="00C757E2">
        <w:rPr>
          <w:rFonts w:ascii="Arial" w:eastAsiaTheme="minorEastAsia" w:hAnsi="Arial" w:cs="Arial"/>
          <w:sz w:val="20"/>
          <w:szCs w:val="20"/>
        </w:rPr>
        <w:t>i</w:t>
      </w:r>
      <w:r w:rsidR="00EB37B7" w:rsidRPr="00C757E2">
        <w:rPr>
          <w:rFonts w:ascii="Arial" w:eastAsiaTheme="minorEastAsia" w:hAnsi="Arial" w:cs="Arial"/>
          <w:sz w:val="20"/>
          <w:szCs w:val="20"/>
        </w:rPr>
        <w:t>dentyfikację źródeł hałasu generowanego przez planowaną inwestycję na podstawie dokumentacji technologicznej</w:t>
      </w:r>
      <w:r w:rsidRPr="00C757E2">
        <w:rPr>
          <w:rFonts w:ascii="Arial" w:eastAsiaTheme="minorEastAsia" w:hAnsi="Arial" w:cs="Arial"/>
          <w:sz w:val="20"/>
          <w:szCs w:val="20"/>
        </w:rPr>
        <w:t>;</w:t>
      </w:r>
    </w:p>
    <w:p w14:paraId="0A01FA73" w14:textId="21F53121" w:rsidR="00EB37B7" w:rsidRPr="00C757E2" w:rsidRDefault="00B239C9" w:rsidP="00C757E2">
      <w:pPr>
        <w:pStyle w:val="Akapitzlist"/>
        <w:widowControl w:val="0"/>
        <w:numPr>
          <w:ilvl w:val="0"/>
          <w:numId w:val="34"/>
        </w:numPr>
        <w:tabs>
          <w:tab w:val="left" w:pos="284"/>
        </w:tabs>
        <w:autoSpaceDE w:val="0"/>
        <w:autoSpaceDN w:val="0"/>
        <w:adjustRightInd w:val="0"/>
        <w:spacing w:after="40"/>
        <w:ind w:left="757"/>
        <w:jc w:val="both"/>
        <w:rPr>
          <w:rFonts w:ascii="Arial" w:eastAsiaTheme="minorEastAsia" w:hAnsi="Arial" w:cs="Arial"/>
          <w:sz w:val="20"/>
          <w:szCs w:val="20"/>
        </w:rPr>
      </w:pPr>
      <w:r w:rsidRPr="00C757E2">
        <w:rPr>
          <w:rFonts w:ascii="Arial" w:eastAsiaTheme="minorEastAsia" w:hAnsi="Arial" w:cs="Arial"/>
          <w:sz w:val="20"/>
          <w:szCs w:val="20"/>
        </w:rPr>
        <w:t>a</w:t>
      </w:r>
      <w:r w:rsidR="00EB37B7" w:rsidRPr="00C757E2">
        <w:rPr>
          <w:rFonts w:ascii="Arial" w:eastAsiaTheme="minorEastAsia" w:hAnsi="Arial" w:cs="Arial"/>
          <w:sz w:val="20"/>
          <w:szCs w:val="20"/>
        </w:rPr>
        <w:t>nalizę i ocenę rozwiązań technologicznych – doradztwo w zakresie wyboru optymalnych technologii, urządzeń i rozwiązań inżynieryjnych</w:t>
      </w:r>
      <w:r w:rsidRPr="00C757E2">
        <w:rPr>
          <w:rFonts w:ascii="Arial" w:eastAsiaTheme="minorEastAsia" w:hAnsi="Arial" w:cs="Arial"/>
          <w:sz w:val="20"/>
          <w:szCs w:val="20"/>
        </w:rPr>
        <w:t>;</w:t>
      </w:r>
    </w:p>
    <w:p w14:paraId="5E43D76B" w14:textId="2879FB43" w:rsidR="0028283A" w:rsidRPr="00C757E2" w:rsidRDefault="00B239C9" w:rsidP="00C757E2">
      <w:pPr>
        <w:pStyle w:val="Akapitzlist"/>
        <w:widowControl w:val="0"/>
        <w:numPr>
          <w:ilvl w:val="0"/>
          <w:numId w:val="34"/>
        </w:numPr>
        <w:tabs>
          <w:tab w:val="left" w:pos="284"/>
        </w:tabs>
        <w:autoSpaceDE w:val="0"/>
        <w:autoSpaceDN w:val="0"/>
        <w:adjustRightInd w:val="0"/>
        <w:spacing w:after="40"/>
        <w:ind w:left="757"/>
        <w:jc w:val="both"/>
        <w:rPr>
          <w:rFonts w:ascii="Arial" w:eastAsiaTheme="minorEastAsia" w:hAnsi="Arial" w:cs="Arial"/>
          <w:sz w:val="20"/>
          <w:szCs w:val="20"/>
        </w:rPr>
      </w:pPr>
      <w:r w:rsidRPr="00C757E2">
        <w:rPr>
          <w:rFonts w:ascii="Arial" w:eastAsiaTheme="minorEastAsia" w:hAnsi="Arial" w:cs="Arial"/>
          <w:sz w:val="20"/>
          <w:szCs w:val="20"/>
        </w:rPr>
        <w:t>d</w:t>
      </w:r>
      <w:r w:rsidR="00EB37B7" w:rsidRPr="00C757E2">
        <w:rPr>
          <w:rFonts w:ascii="Arial" w:eastAsiaTheme="minorEastAsia" w:hAnsi="Arial" w:cs="Arial"/>
          <w:sz w:val="20"/>
          <w:szCs w:val="20"/>
        </w:rPr>
        <w:t>obór parametrów oraz wykonanie projektów emitorów oraz źródeł hałasu.</w:t>
      </w:r>
    </w:p>
    <w:p w14:paraId="53EC94A7" w14:textId="296C7E52" w:rsidR="00B738EB" w:rsidRPr="00C757E2" w:rsidRDefault="00A96C94" w:rsidP="00C757E2">
      <w:pPr>
        <w:pStyle w:val="Akapitzlist"/>
        <w:widowControl w:val="0"/>
        <w:numPr>
          <w:ilvl w:val="0"/>
          <w:numId w:val="20"/>
        </w:numPr>
        <w:tabs>
          <w:tab w:val="left" w:pos="284"/>
        </w:tabs>
        <w:autoSpaceDE w:val="0"/>
        <w:autoSpaceDN w:val="0"/>
        <w:adjustRightInd w:val="0"/>
        <w:spacing w:after="40"/>
        <w:ind w:left="360" w:hanging="360"/>
        <w:jc w:val="both"/>
        <w:rPr>
          <w:rFonts w:ascii="Arial" w:eastAsiaTheme="minorEastAsia" w:hAnsi="Arial" w:cs="Arial"/>
          <w:sz w:val="20"/>
          <w:szCs w:val="20"/>
        </w:rPr>
      </w:pPr>
      <w:r w:rsidRPr="00C757E2">
        <w:rPr>
          <w:rFonts w:ascii="Arial" w:eastAsiaTheme="minorEastAsia" w:hAnsi="Arial" w:cs="Arial"/>
          <w:sz w:val="20"/>
          <w:szCs w:val="20"/>
        </w:rPr>
        <w:t>Usługa</w:t>
      </w:r>
      <w:r w:rsidR="00B738EB" w:rsidRPr="00C757E2">
        <w:rPr>
          <w:rFonts w:ascii="Arial" w:eastAsiaTheme="minorEastAsia" w:hAnsi="Arial" w:cs="Arial"/>
          <w:sz w:val="20"/>
          <w:szCs w:val="20"/>
        </w:rPr>
        <w:t xml:space="preserve"> powinna być </w:t>
      </w:r>
      <w:r w:rsidRPr="00C757E2">
        <w:rPr>
          <w:rFonts w:ascii="Arial" w:eastAsiaTheme="minorEastAsia" w:hAnsi="Arial" w:cs="Arial"/>
          <w:sz w:val="20"/>
          <w:szCs w:val="20"/>
        </w:rPr>
        <w:t>wykonana</w:t>
      </w:r>
      <w:r w:rsidR="00B738EB" w:rsidRPr="00C757E2">
        <w:rPr>
          <w:rFonts w:ascii="Arial" w:eastAsiaTheme="minorEastAsia" w:hAnsi="Arial" w:cs="Arial"/>
          <w:sz w:val="20"/>
          <w:szCs w:val="20"/>
        </w:rPr>
        <w:t xml:space="preserve"> zgodnie z obowiązującymi przepisami</w:t>
      </w:r>
      <w:r w:rsidR="00BA4000" w:rsidRPr="00C757E2">
        <w:rPr>
          <w:rFonts w:ascii="Arial" w:eastAsiaTheme="minorEastAsia" w:hAnsi="Arial" w:cs="Arial"/>
          <w:sz w:val="20"/>
          <w:szCs w:val="20"/>
        </w:rPr>
        <w:t>,</w:t>
      </w:r>
      <w:r w:rsidR="00B738EB" w:rsidRPr="00C757E2">
        <w:rPr>
          <w:rFonts w:ascii="Arial" w:eastAsiaTheme="minorEastAsia" w:hAnsi="Arial" w:cs="Arial"/>
          <w:sz w:val="20"/>
          <w:szCs w:val="20"/>
        </w:rPr>
        <w:t xml:space="preserve"> normami technicznymi </w:t>
      </w:r>
      <w:r w:rsidR="00A8628B" w:rsidRPr="00C757E2">
        <w:rPr>
          <w:rFonts w:ascii="Arial" w:eastAsiaTheme="minorEastAsia" w:hAnsi="Arial" w:cs="Arial"/>
          <w:sz w:val="20"/>
          <w:szCs w:val="20"/>
        </w:rPr>
        <w:t xml:space="preserve"> </w:t>
      </w:r>
      <w:r w:rsidR="00B738EB" w:rsidRPr="00C757E2">
        <w:rPr>
          <w:rFonts w:ascii="Arial" w:eastAsiaTheme="minorEastAsia" w:hAnsi="Arial" w:cs="Arial"/>
          <w:sz w:val="20"/>
          <w:szCs w:val="20"/>
        </w:rPr>
        <w:t xml:space="preserve">i </w:t>
      </w:r>
      <w:r w:rsidR="00A8628B" w:rsidRPr="00C757E2">
        <w:rPr>
          <w:rFonts w:ascii="Arial" w:eastAsiaTheme="minorEastAsia" w:hAnsi="Arial" w:cs="Arial"/>
          <w:sz w:val="20"/>
          <w:szCs w:val="20"/>
        </w:rPr>
        <w:t xml:space="preserve">                  </w:t>
      </w:r>
      <w:r w:rsidR="00B738EB" w:rsidRPr="00C757E2">
        <w:rPr>
          <w:rFonts w:ascii="Arial" w:eastAsiaTheme="minorEastAsia" w:hAnsi="Arial" w:cs="Arial"/>
          <w:sz w:val="20"/>
          <w:szCs w:val="20"/>
        </w:rPr>
        <w:lastRenderedPageBreak/>
        <w:t xml:space="preserve">środowiskowymi. </w:t>
      </w:r>
    </w:p>
    <w:p w14:paraId="13DD0109" w14:textId="09DD2631" w:rsidR="00493AA2" w:rsidRPr="004D6F2E" w:rsidRDefault="00A96C94" w:rsidP="004D6F2E">
      <w:pPr>
        <w:pStyle w:val="Akapitzlist"/>
        <w:numPr>
          <w:ilvl w:val="0"/>
          <w:numId w:val="20"/>
        </w:numPr>
        <w:ind w:left="0"/>
        <w:rPr>
          <w:rStyle w:val="FontStyle13"/>
          <w:rFonts w:eastAsiaTheme="minorEastAsia"/>
          <w:b w:val="0"/>
          <w:bCs w:val="0"/>
        </w:rPr>
      </w:pPr>
      <w:r w:rsidRPr="00C757E2">
        <w:rPr>
          <w:rFonts w:ascii="Arial" w:eastAsiaTheme="minorEastAsia" w:hAnsi="Arial" w:cs="Arial"/>
          <w:sz w:val="20"/>
          <w:szCs w:val="20"/>
        </w:rPr>
        <w:t xml:space="preserve">Wykonawca wykona przedmiot Umowy samodzielnie, bez udziału podwykonawców. </w:t>
      </w:r>
    </w:p>
    <w:p w14:paraId="3F41FE38" w14:textId="1220EAD1" w:rsidR="00385714" w:rsidRPr="00C757E2" w:rsidRDefault="00385714" w:rsidP="00C757E2">
      <w:pPr>
        <w:pStyle w:val="Style1"/>
        <w:widowControl/>
        <w:spacing w:after="40" w:line="276" w:lineRule="auto"/>
        <w:ind w:left="357" w:hanging="357"/>
        <w:contextualSpacing/>
        <w:jc w:val="center"/>
        <w:rPr>
          <w:rStyle w:val="FontStyle13"/>
        </w:rPr>
      </w:pPr>
      <w:r w:rsidRPr="00C757E2">
        <w:rPr>
          <w:rStyle w:val="FontStyle13"/>
        </w:rPr>
        <w:t>§2</w:t>
      </w:r>
    </w:p>
    <w:p w14:paraId="61C28335" w14:textId="46F3E5F5" w:rsidR="00385714" w:rsidRPr="00C757E2" w:rsidRDefault="00385714" w:rsidP="00C757E2">
      <w:pPr>
        <w:pStyle w:val="Style1"/>
        <w:widowControl/>
        <w:spacing w:after="40" w:line="276" w:lineRule="auto"/>
        <w:ind w:left="357" w:hanging="357"/>
        <w:contextualSpacing/>
        <w:jc w:val="center"/>
        <w:rPr>
          <w:rStyle w:val="FontStyle13"/>
        </w:rPr>
      </w:pPr>
      <w:r w:rsidRPr="00C757E2">
        <w:rPr>
          <w:rStyle w:val="FontStyle13"/>
        </w:rPr>
        <w:t xml:space="preserve">Warunki </w:t>
      </w:r>
      <w:r w:rsidR="003768CD" w:rsidRPr="00C757E2">
        <w:rPr>
          <w:rStyle w:val="FontStyle13"/>
        </w:rPr>
        <w:t>współpracy</w:t>
      </w:r>
    </w:p>
    <w:p w14:paraId="1F12B9AE" w14:textId="117DEBB2" w:rsidR="0095205C" w:rsidRPr="00C757E2" w:rsidRDefault="0095205C" w:rsidP="00C757E2">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sidRPr="00C757E2">
        <w:rPr>
          <w:rStyle w:val="FontStyle12"/>
        </w:rPr>
        <w:t>Wykonawca oświadcza, że dołoży należytej staranności dla prawidłowego wykonania zobowiązań wynikających z Umowy, przy wykorzystaniu całej posiadanej wiedzy i doświadczenia.</w:t>
      </w:r>
    </w:p>
    <w:p w14:paraId="7E30726C" w14:textId="585D593C" w:rsidR="00385714" w:rsidRPr="00C757E2" w:rsidRDefault="0095205C" w:rsidP="00C757E2">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sidRPr="00C757E2">
        <w:rPr>
          <w:rStyle w:val="FontStyle12"/>
        </w:rPr>
        <w:t>Realizacja</w:t>
      </w:r>
      <w:r w:rsidR="00385714" w:rsidRPr="00C757E2">
        <w:rPr>
          <w:rStyle w:val="FontStyle12"/>
        </w:rPr>
        <w:t xml:space="preserve"> przedmiot</w:t>
      </w:r>
      <w:r w:rsidRPr="00C757E2">
        <w:rPr>
          <w:rStyle w:val="FontStyle12"/>
        </w:rPr>
        <w:t>u</w:t>
      </w:r>
      <w:r w:rsidR="00385714" w:rsidRPr="00C757E2">
        <w:rPr>
          <w:rStyle w:val="FontStyle12"/>
        </w:rPr>
        <w:t xml:space="preserve"> Umowy odbywać się będzie na podstawie odrębnych Zamówień, przesyłanych </w:t>
      </w:r>
      <w:r w:rsidR="007A6ACA" w:rsidRPr="00C757E2">
        <w:rPr>
          <w:rStyle w:val="FontStyle12"/>
        </w:rPr>
        <w:t>Wykonawcy</w:t>
      </w:r>
      <w:r w:rsidR="00385714" w:rsidRPr="00C757E2">
        <w:rPr>
          <w:rStyle w:val="FontStyle12"/>
        </w:rPr>
        <w:t xml:space="preserve"> przez Zamawiającego na adres e-mail:  ……………………………………………………………………</w:t>
      </w:r>
    </w:p>
    <w:p w14:paraId="7EEB3125" w14:textId="35930596" w:rsidR="004F13DC" w:rsidRPr="00C757E2" w:rsidRDefault="00944AA3" w:rsidP="00C757E2">
      <w:pPr>
        <w:pStyle w:val="Akapitzlist"/>
        <w:numPr>
          <w:ilvl w:val="0"/>
          <w:numId w:val="35"/>
        </w:numPr>
        <w:ind w:left="360"/>
        <w:jc w:val="both"/>
        <w:rPr>
          <w:rStyle w:val="FontStyle12"/>
          <w:rFonts w:eastAsia="Times New Roman"/>
          <w:lang w:eastAsia="pl-PL"/>
        </w:rPr>
      </w:pPr>
      <w:r w:rsidRPr="00C757E2">
        <w:rPr>
          <w:rStyle w:val="FontStyle12"/>
          <w:rFonts w:eastAsia="Times New Roman"/>
          <w:lang w:eastAsia="pl-PL"/>
        </w:rPr>
        <w:t xml:space="preserve">Szczegółowe warunki Zamówienia, w tym zakres usług oraz warunki cenowe, </w:t>
      </w:r>
      <w:r w:rsidR="008F3CA1" w:rsidRPr="008F3CA1">
        <w:rPr>
          <w:rStyle w:val="FontStyle12"/>
          <w:rFonts w:eastAsia="Times New Roman"/>
          <w:lang w:eastAsia="pl-PL"/>
        </w:rPr>
        <w:t xml:space="preserve">ustalane będą na podstawie przeprowadzonych każdorazowo Zapytań o cenę, za pomocą Platformy Connect. </w:t>
      </w:r>
    </w:p>
    <w:p w14:paraId="7DB40EA5" w14:textId="45C12750" w:rsidR="009E69F2" w:rsidRPr="00C757E2" w:rsidRDefault="00D56480" w:rsidP="00C757E2">
      <w:pPr>
        <w:pStyle w:val="Akapitzlist"/>
        <w:numPr>
          <w:ilvl w:val="0"/>
          <w:numId w:val="35"/>
        </w:numPr>
        <w:ind w:left="360"/>
        <w:jc w:val="both"/>
        <w:rPr>
          <w:rStyle w:val="FontStyle12"/>
          <w:rFonts w:eastAsia="Times New Roman"/>
          <w:lang w:eastAsia="pl-PL"/>
        </w:rPr>
      </w:pPr>
      <w:r w:rsidRPr="00C757E2">
        <w:rPr>
          <w:rStyle w:val="FontStyle12"/>
        </w:rPr>
        <w:t>W odpowiedzi na Zapytanie</w:t>
      </w:r>
      <w:r w:rsidR="00413078" w:rsidRPr="00C757E2">
        <w:rPr>
          <w:rStyle w:val="FontStyle12"/>
        </w:rPr>
        <w:t xml:space="preserve"> Ofertowe, zawierające m.in. zakres prac, termin wykonania</w:t>
      </w:r>
      <w:r w:rsidRPr="00C757E2">
        <w:rPr>
          <w:rStyle w:val="FontStyle12"/>
        </w:rPr>
        <w:t>, Wykonawca  przedstawi ofertę cenową</w:t>
      </w:r>
      <w:r w:rsidR="00944AA3" w:rsidRPr="00C757E2">
        <w:rPr>
          <w:rStyle w:val="FontStyle12"/>
        </w:rPr>
        <w:t>.</w:t>
      </w:r>
    </w:p>
    <w:p w14:paraId="12A4144D" w14:textId="3C47E0E9" w:rsidR="00904C0A" w:rsidRPr="00C757E2" w:rsidRDefault="00904C0A" w:rsidP="00C757E2">
      <w:pPr>
        <w:pStyle w:val="Akapitzlist"/>
        <w:numPr>
          <w:ilvl w:val="0"/>
          <w:numId w:val="35"/>
        </w:numPr>
        <w:ind w:left="360"/>
        <w:jc w:val="both"/>
        <w:rPr>
          <w:rFonts w:ascii="Arial" w:eastAsia="Times New Roman" w:hAnsi="Arial" w:cs="Arial"/>
          <w:sz w:val="20"/>
          <w:szCs w:val="20"/>
          <w:lang w:eastAsia="pl-PL"/>
        </w:rPr>
      </w:pPr>
      <w:bookmarkStart w:id="3" w:name="_Hlk208218012"/>
      <w:r w:rsidRPr="00C757E2">
        <w:rPr>
          <w:rFonts w:ascii="Arial" w:hAnsi="Arial" w:cs="Arial"/>
          <w:sz w:val="20"/>
          <w:szCs w:val="20"/>
        </w:rPr>
        <w:t xml:space="preserve">Wykonawca potwierdzi termin realizacji Zamówienia w ciągu 3 dni roboczych od daty dostarczenia Zamówienia, na adres mailowy wskazany w Zamówieniu. </w:t>
      </w:r>
    </w:p>
    <w:p w14:paraId="321B75E2" w14:textId="524A9788" w:rsidR="00385714" w:rsidRPr="00C757E2" w:rsidRDefault="00385714" w:rsidP="00C757E2">
      <w:pPr>
        <w:pStyle w:val="Akapitzlist"/>
        <w:numPr>
          <w:ilvl w:val="0"/>
          <w:numId w:val="35"/>
        </w:numPr>
        <w:ind w:left="360"/>
        <w:jc w:val="both"/>
        <w:rPr>
          <w:rStyle w:val="FontStyle12"/>
          <w:rFonts w:eastAsia="Times New Roman"/>
          <w:lang w:eastAsia="pl-PL"/>
        </w:rPr>
      </w:pPr>
      <w:r w:rsidRPr="00C757E2">
        <w:rPr>
          <w:rFonts w:ascii="Arial" w:hAnsi="Arial" w:cs="Arial"/>
          <w:sz w:val="20"/>
          <w:szCs w:val="20"/>
        </w:rPr>
        <w:t xml:space="preserve">Brak potwierdzenia przyjęcia Zamówienia do realizacji w ciągu </w:t>
      </w:r>
      <w:r w:rsidR="00904C0A" w:rsidRPr="00C757E2">
        <w:rPr>
          <w:rFonts w:ascii="Arial" w:hAnsi="Arial" w:cs="Arial"/>
          <w:sz w:val="20"/>
          <w:szCs w:val="20"/>
        </w:rPr>
        <w:t>trzech</w:t>
      </w:r>
      <w:r w:rsidRPr="00C757E2">
        <w:rPr>
          <w:rFonts w:ascii="Arial" w:hAnsi="Arial" w:cs="Arial"/>
          <w:sz w:val="20"/>
          <w:szCs w:val="20"/>
        </w:rPr>
        <w:t xml:space="preserve"> dni roboczych od otrzymania Zamówienia traktowany będzie przez Strony jako przyjęcie Zamówienia do realizacji w terminie w nim wskazanym</w:t>
      </w:r>
      <w:bookmarkEnd w:id="3"/>
      <w:r w:rsidRPr="00C757E2">
        <w:rPr>
          <w:rStyle w:val="FontStyle12"/>
        </w:rPr>
        <w:t>.</w:t>
      </w:r>
    </w:p>
    <w:p w14:paraId="5560595B" w14:textId="2544C2C9" w:rsidR="00F642A3" w:rsidRPr="00C757E2" w:rsidRDefault="009D725B" w:rsidP="00C757E2">
      <w:pPr>
        <w:pStyle w:val="Style8"/>
        <w:widowControl/>
        <w:spacing w:after="40" w:line="276" w:lineRule="auto"/>
        <w:contextualSpacing/>
        <w:jc w:val="center"/>
        <w:rPr>
          <w:rStyle w:val="FontStyle17"/>
          <w:b/>
          <w:color w:val="FF0000"/>
        </w:rPr>
      </w:pPr>
      <w:r w:rsidRPr="00C757E2">
        <w:rPr>
          <w:rStyle w:val="FontStyle17"/>
          <w:b/>
        </w:rPr>
        <w:t>§</w:t>
      </w:r>
      <w:r w:rsidR="009E69F2" w:rsidRPr="00C757E2">
        <w:rPr>
          <w:rStyle w:val="FontStyle17"/>
          <w:b/>
        </w:rPr>
        <w:t>3</w:t>
      </w:r>
      <w:r w:rsidR="00A71DA9" w:rsidRPr="00C757E2">
        <w:rPr>
          <w:rStyle w:val="FontStyle17"/>
          <w:b/>
        </w:rPr>
        <w:t xml:space="preserve"> </w:t>
      </w:r>
    </w:p>
    <w:p w14:paraId="6C50E753" w14:textId="03913155" w:rsidR="00023E15" w:rsidRPr="00C757E2" w:rsidRDefault="00023E15" w:rsidP="00C757E2">
      <w:pPr>
        <w:pStyle w:val="Style8"/>
        <w:widowControl/>
        <w:spacing w:after="40" w:line="276" w:lineRule="auto"/>
        <w:contextualSpacing/>
        <w:jc w:val="center"/>
        <w:rPr>
          <w:rStyle w:val="FontStyle17"/>
          <w:b/>
        </w:rPr>
      </w:pPr>
      <w:r w:rsidRPr="00C757E2">
        <w:rPr>
          <w:rStyle w:val="FontStyle17"/>
          <w:b/>
        </w:rPr>
        <w:t>Wynagrodzenie</w:t>
      </w:r>
      <w:r w:rsidR="004F13DC" w:rsidRPr="00C757E2">
        <w:rPr>
          <w:rStyle w:val="FontStyle17"/>
          <w:b/>
        </w:rPr>
        <w:t xml:space="preserve"> i warunki płatności</w:t>
      </w:r>
    </w:p>
    <w:p w14:paraId="37199A64" w14:textId="6A3FBC19" w:rsidR="004F13DC" w:rsidRPr="00952768" w:rsidRDefault="004F13DC" w:rsidP="00C757E2">
      <w:pPr>
        <w:pStyle w:val="Akapitzlist"/>
        <w:numPr>
          <w:ilvl w:val="0"/>
          <w:numId w:val="10"/>
        </w:numPr>
        <w:ind w:left="360"/>
        <w:jc w:val="both"/>
        <w:rPr>
          <w:rStyle w:val="FontStyle17"/>
          <w:rFonts w:eastAsia="Times New Roman"/>
          <w:bCs/>
          <w:lang w:eastAsia="pl-PL"/>
        </w:rPr>
      </w:pPr>
      <w:r w:rsidRPr="00952768">
        <w:rPr>
          <w:rStyle w:val="FontStyle17"/>
          <w:rFonts w:eastAsia="Times New Roman"/>
          <w:bCs/>
          <w:lang w:eastAsia="pl-PL"/>
        </w:rPr>
        <w:t>Maksymalna niegwarantowana wartość przedmiotu Umowy</w:t>
      </w:r>
      <w:r w:rsidR="004D6F2E" w:rsidRPr="00952768">
        <w:rPr>
          <w:rStyle w:val="FontStyle17"/>
          <w:rFonts w:eastAsia="Times New Roman"/>
          <w:bCs/>
          <w:lang w:eastAsia="pl-PL"/>
        </w:rPr>
        <w:t>, rozumiana jako wartość złożonych Zamówień,</w:t>
      </w:r>
      <w:r w:rsidRPr="00952768">
        <w:rPr>
          <w:rStyle w:val="FontStyle17"/>
          <w:rFonts w:eastAsia="Times New Roman"/>
          <w:bCs/>
          <w:lang w:eastAsia="pl-PL"/>
        </w:rPr>
        <w:t xml:space="preserve"> nie przekroczy kwoty</w:t>
      </w:r>
      <w:r w:rsidR="004D6F2E" w:rsidRPr="00952768">
        <w:rPr>
          <w:rStyle w:val="FontStyle17"/>
          <w:rFonts w:eastAsia="Times New Roman"/>
          <w:bCs/>
          <w:lang w:eastAsia="pl-PL"/>
        </w:rPr>
        <w:t xml:space="preserve"> </w:t>
      </w:r>
      <w:r w:rsidRPr="00952768">
        <w:rPr>
          <w:rStyle w:val="FontStyle17"/>
          <w:rFonts w:eastAsia="Times New Roman"/>
          <w:bCs/>
          <w:lang w:eastAsia="pl-PL"/>
        </w:rPr>
        <w:t>……………. zł netto (słownie: ……………………………………..) w okresie jednego roku kalendarzowego.</w:t>
      </w:r>
    </w:p>
    <w:p w14:paraId="30E048BB" w14:textId="6CFE8103" w:rsidR="004F13DC" w:rsidRPr="00C757E2" w:rsidRDefault="004F13DC" w:rsidP="00C757E2">
      <w:pPr>
        <w:pStyle w:val="Akapitzlist"/>
        <w:numPr>
          <w:ilvl w:val="0"/>
          <w:numId w:val="10"/>
        </w:numPr>
        <w:ind w:left="360"/>
        <w:jc w:val="both"/>
        <w:rPr>
          <w:rStyle w:val="FontStyle17"/>
          <w:rFonts w:eastAsia="Times New Roman"/>
          <w:bCs/>
          <w:lang w:eastAsia="pl-PL"/>
        </w:rPr>
      </w:pPr>
      <w:r w:rsidRPr="00C757E2">
        <w:rPr>
          <w:rStyle w:val="FontStyle17"/>
          <w:rFonts w:eastAsia="Times New Roman"/>
          <w:bCs/>
          <w:lang w:eastAsia="pl-PL"/>
        </w:rPr>
        <w:t>Jednostkowa cena neto za Usługę, będzie każdo</w:t>
      </w:r>
      <w:r w:rsidR="00103F56" w:rsidRPr="00C757E2">
        <w:rPr>
          <w:rStyle w:val="FontStyle17"/>
          <w:rFonts w:eastAsia="Times New Roman"/>
          <w:bCs/>
          <w:lang w:eastAsia="pl-PL"/>
        </w:rPr>
        <w:t>razowo wskazana w Zamówieniu, o którym mowa w § 2 ust.2.</w:t>
      </w:r>
    </w:p>
    <w:p w14:paraId="0B61FA5E" w14:textId="01BDEACD" w:rsidR="009E69F2" w:rsidRPr="00C757E2" w:rsidRDefault="009E69F2" w:rsidP="00C757E2">
      <w:pPr>
        <w:pStyle w:val="Akapitzlist"/>
        <w:numPr>
          <w:ilvl w:val="0"/>
          <w:numId w:val="10"/>
        </w:numPr>
        <w:spacing w:after="40"/>
        <w:ind w:left="284" w:hanging="284"/>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 xml:space="preserve">Celem uniknięcia wątpliwości Strony postanawiają, że ustalenie limitu, o którym mowa w niniejszym ustępie, nie stanowi i nie będzie stanowić w przyszłości jakiegokolwiek zobowiązania Zamawiającego względem </w:t>
      </w:r>
      <w:r w:rsidR="007A6ACA" w:rsidRPr="00C757E2">
        <w:rPr>
          <w:rFonts w:ascii="Arial" w:eastAsia="Arial Unicode MS" w:hAnsi="Arial" w:cs="Arial"/>
          <w:sz w:val="20"/>
          <w:szCs w:val="20"/>
          <w:lang w:eastAsia="ar-SA"/>
        </w:rPr>
        <w:t>Wykonawcy</w:t>
      </w:r>
      <w:r w:rsidRPr="00C757E2">
        <w:rPr>
          <w:rFonts w:ascii="Arial" w:eastAsia="Arial Unicode MS" w:hAnsi="Arial" w:cs="Arial"/>
          <w:sz w:val="20"/>
          <w:szCs w:val="20"/>
          <w:lang w:eastAsia="ar-SA"/>
        </w:rPr>
        <w:t xml:space="preserve">, a </w:t>
      </w:r>
      <w:r w:rsidR="007A6ACA" w:rsidRPr="00C757E2">
        <w:rPr>
          <w:rFonts w:ascii="Arial" w:eastAsia="Arial Unicode MS" w:hAnsi="Arial" w:cs="Arial"/>
          <w:sz w:val="20"/>
          <w:szCs w:val="20"/>
          <w:lang w:eastAsia="ar-SA"/>
        </w:rPr>
        <w:t>Wykonawca</w:t>
      </w:r>
      <w:r w:rsidRPr="00C757E2">
        <w:rPr>
          <w:rFonts w:ascii="Arial" w:eastAsia="Arial Unicode MS" w:hAnsi="Arial" w:cs="Arial"/>
          <w:sz w:val="20"/>
          <w:szCs w:val="20"/>
          <w:lang w:eastAsia="ar-SA"/>
        </w:rPr>
        <w:t xml:space="preserve"> nie jest uprawniony do dochodzenia jakichkolwiek roszczeń związanych ze zleceniem przez Zamawiającego </w:t>
      </w:r>
      <w:r w:rsidR="00FA5DF5" w:rsidRPr="00C757E2">
        <w:rPr>
          <w:rFonts w:ascii="Arial" w:eastAsia="Arial Unicode MS" w:hAnsi="Arial" w:cs="Arial"/>
          <w:sz w:val="20"/>
          <w:szCs w:val="20"/>
          <w:lang w:eastAsia="ar-SA"/>
        </w:rPr>
        <w:t>Z</w:t>
      </w:r>
      <w:r w:rsidRPr="00C757E2">
        <w:rPr>
          <w:rFonts w:ascii="Arial" w:eastAsia="Arial Unicode MS" w:hAnsi="Arial" w:cs="Arial"/>
          <w:sz w:val="20"/>
          <w:szCs w:val="20"/>
          <w:lang w:eastAsia="ar-SA"/>
        </w:rPr>
        <w:t>amówień o wartości niższej niż wysokość określonego limitu.</w:t>
      </w:r>
    </w:p>
    <w:p w14:paraId="203FB263" w14:textId="1719650C" w:rsidR="004F5E87" w:rsidRPr="00C757E2" w:rsidRDefault="004F5E87" w:rsidP="00C757E2">
      <w:pPr>
        <w:pStyle w:val="Akapitzlist"/>
        <w:numPr>
          <w:ilvl w:val="0"/>
          <w:numId w:val="10"/>
        </w:numPr>
        <w:spacing w:after="40"/>
        <w:ind w:left="284" w:hanging="284"/>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 xml:space="preserve">Do kwot, o których mowa w ust. 1 i </w:t>
      </w:r>
      <w:r w:rsidR="00FA5DF5" w:rsidRPr="00C757E2">
        <w:rPr>
          <w:rFonts w:ascii="Arial" w:eastAsia="Arial Unicode MS" w:hAnsi="Arial" w:cs="Arial"/>
          <w:sz w:val="20"/>
          <w:szCs w:val="20"/>
          <w:lang w:eastAsia="ar-SA"/>
        </w:rPr>
        <w:t>2</w:t>
      </w:r>
      <w:r w:rsidRPr="00C757E2">
        <w:rPr>
          <w:rFonts w:ascii="Arial" w:eastAsia="Arial Unicode MS" w:hAnsi="Arial" w:cs="Arial"/>
          <w:sz w:val="20"/>
          <w:szCs w:val="20"/>
          <w:lang w:eastAsia="ar-SA"/>
        </w:rPr>
        <w:t xml:space="preserve"> niniejszego paragrafu zostanie doliczony podatek od towarów i usług (VAT) zgodnie ze stawką obowiązującą w dniu wystawienia faktury VAT.</w:t>
      </w:r>
    </w:p>
    <w:p w14:paraId="249350CA" w14:textId="7DAA2B06" w:rsidR="00103F56" w:rsidRPr="00C757E2" w:rsidRDefault="00103F56" w:rsidP="00C757E2">
      <w:pPr>
        <w:pStyle w:val="Akapitzlist"/>
        <w:numPr>
          <w:ilvl w:val="0"/>
          <w:numId w:val="10"/>
        </w:numPr>
        <w:ind w:left="30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 xml:space="preserve">Podstawą do wystawienia faktury VAT, o której mowa w ust. </w:t>
      </w:r>
      <w:r w:rsidR="005B1E82" w:rsidRPr="00C757E2">
        <w:rPr>
          <w:rFonts w:ascii="Arial" w:eastAsia="Arial Unicode MS" w:hAnsi="Arial" w:cs="Arial"/>
          <w:sz w:val="20"/>
          <w:szCs w:val="20"/>
          <w:lang w:eastAsia="ar-SA"/>
        </w:rPr>
        <w:t>4</w:t>
      </w:r>
      <w:r w:rsidRPr="00C757E2">
        <w:rPr>
          <w:rFonts w:ascii="Arial" w:eastAsia="Arial Unicode MS" w:hAnsi="Arial" w:cs="Arial"/>
          <w:sz w:val="20"/>
          <w:szCs w:val="20"/>
          <w:lang w:eastAsia="ar-SA"/>
        </w:rPr>
        <w:t xml:space="preserve"> niniejszego paragrafu, będzie protokół </w:t>
      </w:r>
      <w:r w:rsidR="009A60BC" w:rsidRPr="00C757E2">
        <w:rPr>
          <w:rFonts w:ascii="Arial" w:eastAsia="Arial Unicode MS" w:hAnsi="Arial" w:cs="Arial"/>
          <w:sz w:val="20"/>
          <w:szCs w:val="20"/>
          <w:lang w:eastAsia="ar-SA"/>
        </w:rPr>
        <w:t>zdawczo – odbiorczy, podpisan</w:t>
      </w:r>
      <w:r w:rsidR="00945EB3" w:rsidRPr="00C757E2">
        <w:rPr>
          <w:rFonts w:ascii="Arial" w:eastAsia="Arial Unicode MS" w:hAnsi="Arial" w:cs="Arial"/>
          <w:sz w:val="20"/>
          <w:szCs w:val="20"/>
          <w:lang w:eastAsia="ar-SA"/>
        </w:rPr>
        <w:t>y</w:t>
      </w:r>
      <w:r w:rsidR="009A60BC" w:rsidRPr="00C757E2">
        <w:rPr>
          <w:rFonts w:ascii="Arial" w:eastAsia="Arial Unicode MS" w:hAnsi="Arial" w:cs="Arial"/>
          <w:sz w:val="20"/>
          <w:szCs w:val="20"/>
          <w:lang w:eastAsia="ar-SA"/>
        </w:rPr>
        <w:t xml:space="preserve"> przez upoważnionych przedstawicieli Zamawiającego </w:t>
      </w:r>
      <w:r w:rsidR="00945EB3" w:rsidRPr="00C757E2">
        <w:rPr>
          <w:rFonts w:ascii="Arial" w:eastAsia="Arial Unicode MS" w:hAnsi="Arial" w:cs="Arial"/>
          <w:sz w:val="20"/>
          <w:szCs w:val="20"/>
          <w:lang w:eastAsia="ar-SA"/>
        </w:rPr>
        <w:t xml:space="preserve">                                               </w:t>
      </w:r>
      <w:r w:rsidR="009A60BC" w:rsidRPr="00C757E2">
        <w:rPr>
          <w:rFonts w:ascii="Arial" w:eastAsia="Arial Unicode MS" w:hAnsi="Arial" w:cs="Arial"/>
          <w:sz w:val="20"/>
          <w:szCs w:val="20"/>
          <w:lang w:eastAsia="ar-SA"/>
        </w:rPr>
        <w:t>i Wykonawcy</w:t>
      </w:r>
      <w:r w:rsidR="00945EB3" w:rsidRPr="00C757E2">
        <w:rPr>
          <w:rFonts w:ascii="Arial" w:eastAsia="Arial Unicode MS" w:hAnsi="Arial" w:cs="Arial"/>
          <w:sz w:val="20"/>
          <w:szCs w:val="20"/>
          <w:lang w:eastAsia="ar-SA"/>
        </w:rPr>
        <w:t xml:space="preserve">, potwierdzający prawidłowe wykonanie i odebranie przedmiotu Umowy bez uwag. </w:t>
      </w:r>
    </w:p>
    <w:p w14:paraId="5FD0569B" w14:textId="77777777" w:rsidR="004D6F2E" w:rsidRDefault="00801812" w:rsidP="004D6F2E">
      <w:pPr>
        <w:pStyle w:val="Akapitzlist"/>
        <w:numPr>
          <w:ilvl w:val="0"/>
          <w:numId w:val="10"/>
        </w:numPr>
        <w:ind w:left="247"/>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 xml:space="preserve">Zamawiający dokona zapłaty za usługi wykonane na podstawie Umowy w terminie 30 dni (słownie: trzydzieści dni) od daty otrzymania prawidłowo wystawionej  faktury VAT, przelewem na rachunek bankowy Wykonawcy wskazany w odpowiedniej fakturze VAT. Za dzień zapłaty przyjmuje się datę obciążenia rachunku bankowego Zamawiającego. </w:t>
      </w:r>
    </w:p>
    <w:p w14:paraId="56579722" w14:textId="77777777" w:rsidR="004D6F2E" w:rsidRPr="004D6F2E" w:rsidRDefault="00801812" w:rsidP="004D6F2E">
      <w:pPr>
        <w:pStyle w:val="Akapitzlist"/>
        <w:numPr>
          <w:ilvl w:val="0"/>
          <w:numId w:val="10"/>
        </w:numPr>
        <w:ind w:left="247"/>
        <w:jc w:val="both"/>
        <w:rPr>
          <w:rFonts w:ascii="Arial" w:eastAsia="Arial Unicode MS" w:hAnsi="Arial" w:cs="Arial"/>
          <w:sz w:val="20"/>
          <w:szCs w:val="20"/>
          <w:lang w:eastAsia="ar-SA"/>
        </w:rPr>
      </w:pPr>
      <w:r w:rsidRPr="004D6F2E">
        <w:rPr>
          <w:rFonts w:ascii="Arial" w:eastAsia="Arial Unicode MS" w:hAnsi="Arial" w:cs="Arial"/>
          <w:sz w:val="20"/>
          <w:szCs w:val="20"/>
          <w:lang w:eastAsia="ar-SA"/>
        </w:rPr>
        <w:t xml:space="preserve">Wykonawca zobowiązuje się dostarczyć wystawioną fakturę VAT elektronicznie, tj. przesłanie faktury w formacie PDF na adres mailowy: efaktura.oeko@orlen.pl, zgodnie z zapisami Instrukcji przesyłania faktur w formie elektronicznej do ORLEN Eko Sp. z o.o., stanowiącej </w:t>
      </w:r>
      <w:r w:rsidRPr="004D6F2E">
        <w:rPr>
          <w:rFonts w:ascii="Arial" w:eastAsia="Arial Unicode MS" w:hAnsi="Arial" w:cs="Arial"/>
          <w:b/>
          <w:bCs/>
          <w:sz w:val="20"/>
          <w:szCs w:val="20"/>
          <w:lang w:eastAsia="ar-SA"/>
        </w:rPr>
        <w:t xml:space="preserve">Załącznik nr </w:t>
      </w:r>
      <w:r w:rsidR="00BA4000" w:rsidRPr="004D6F2E">
        <w:rPr>
          <w:rFonts w:ascii="Arial" w:eastAsia="Arial Unicode MS" w:hAnsi="Arial" w:cs="Arial"/>
          <w:b/>
          <w:bCs/>
          <w:sz w:val="20"/>
          <w:szCs w:val="20"/>
          <w:lang w:eastAsia="ar-SA"/>
        </w:rPr>
        <w:t>1</w:t>
      </w:r>
      <w:r w:rsidRPr="004D6F2E">
        <w:rPr>
          <w:rFonts w:ascii="Arial" w:eastAsia="Arial Unicode MS" w:hAnsi="Arial" w:cs="Arial"/>
          <w:sz w:val="20"/>
          <w:szCs w:val="20"/>
          <w:lang w:eastAsia="ar-SA"/>
        </w:rPr>
        <w:t xml:space="preserve"> do 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 formie elektronicznej do ORLEN Eko </w:t>
      </w:r>
      <w:r w:rsidR="006639A4" w:rsidRPr="004D6F2E">
        <w:rPr>
          <w:rFonts w:ascii="Arial" w:eastAsia="Arial Unicode MS" w:hAnsi="Arial" w:cs="Arial"/>
          <w:sz w:val="20"/>
          <w:szCs w:val="20"/>
          <w:lang w:eastAsia="ar-SA"/>
        </w:rPr>
        <w:t>s</w:t>
      </w:r>
      <w:r w:rsidRPr="004D6F2E">
        <w:rPr>
          <w:rFonts w:ascii="Arial" w:eastAsia="Arial Unicode MS" w:hAnsi="Arial" w:cs="Arial"/>
          <w:sz w:val="20"/>
          <w:szCs w:val="20"/>
          <w:lang w:eastAsia="ar-SA"/>
        </w:rPr>
        <w:t xml:space="preserve">p. z o.o. zgodnie z zapisami Instrukcji, o której mowa w zdaniu poprzedzającym, Porozumienie w sprawie przesyłania faktur w formie elektronicznej stanowi </w:t>
      </w:r>
      <w:r w:rsidRPr="004D6F2E">
        <w:rPr>
          <w:rFonts w:ascii="Arial" w:eastAsia="Arial Unicode MS" w:hAnsi="Arial" w:cs="Arial"/>
          <w:b/>
          <w:bCs/>
          <w:sz w:val="20"/>
          <w:szCs w:val="20"/>
          <w:lang w:eastAsia="ar-SA"/>
        </w:rPr>
        <w:t xml:space="preserve">Załącznik nr </w:t>
      </w:r>
      <w:r w:rsidR="00BA4000" w:rsidRPr="004D6F2E">
        <w:rPr>
          <w:rFonts w:ascii="Arial" w:eastAsia="Arial Unicode MS" w:hAnsi="Arial" w:cs="Arial"/>
          <w:b/>
          <w:bCs/>
          <w:sz w:val="20"/>
          <w:szCs w:val="20"/>
          <w:lang w:eastAsia="ar-SA"/>
        </w:rPr>
        <w:t>2</w:t>
      </w:r>
      <w:r w:rsidRPr="004D6F2E">
        <w:rPr>
          <w:rFonts w:ascii="Arial" w:eastAsia="Arial Unicode MS" w:hAnsi="Arial" w:cs="Arial"/>
          <w:b/>
          <w:bCs/>
          <w:sz w:val="20"/>
          <w:szCs w:val="20"/>
          <w:lang w:eastAsia="ar-SA"/>
        </w:rPr>
        <w:t>.</w:t>
      </w:r>
    </w:p>
    <w:p w14:paraId="47C85244" w14:textId="77777777" w:rsidR="004D6F2E" w:rsidRDefault="00604B36" w:rsidP="004D6F2E">
      <w:pPr>
        <w:pStyle w:val="Akapitzlist"/>
        <w:numPr>
          <w:ilvl w:val="0"/>
          <w:numId w:val="10"/>
        </w:numPr>
        <w:ind w:left="247"/>
        <w:jc w:val="both"/>
        <w:rPr>
          <w:rFonts w:ascii="Arial" w:eastAsia="Arial Unicode MS" w:hAnsi="Arial" w:cs="Arial"/>
          <w:sz w:val="20"/>
          <w:szCs w:val="20"/>
          <w:lang w:eastAsia="ar-SA"/>
        </w:rPr>
      </w:pPr>
      <w:r w:rsidRPr="004D6F2E">
        <w:rPr>
          <w:rFonts w:ascii="Arial" w:eastAsia="Arial Unicode MS" w:hAnsi="Arial" w:cs="Arial"/>
          <w:sz w:val="20"/>
          <w:szCs w:val="20"/>
          <w:lang w:eastAsia="ar-SA"/>
        </w:rPr>
        <w:t>Płatność wynikająca z Umowy będzie realizowana w mechanizmie podzielonej płatności,                            o którym mowa w ustawie z dnia 11 marca 2004 r. o podatku od towarów i usług (Dz.U. z 2025 r., poz. 775 ze 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6DC6489A" w14:textId="07E3C34F" w:rsidR="00604B36" w:rsidRPr="004D6F2E" w:rsidRDefault="00604B36" w:rsidP="004D6F2E">
      <w:pPr>
        <w:pStyle w:val="Akapitzlist"/>
        <w:numPr>
          <w:ilvl w:val="0"/>
          <w:numId w:val="10"/>
        </w:numPr>
        <w:ind w:left="247"/>
        <w:jc w:val="both"/>
        <w:rPr>
          <w:rFonts w:ascii="Arial" w:eastAsia="Arial Unicode MS" w:hAnsi="Arial" w:cs="Arial"/>
          <w:sz w:val="20"/>
          <w:szCs w:val="20"/>
          <w:lang w:eastAsia="ar-SA"/>
        </w:rPr>
      </w:pPr>
      <w:r w:rsidRPr="004D6F2E">
        <w:rPr>
          <w:rFonts w:ascii="Arial" w:eastAsia="Arial Unicode MS" w:hAnsi="Arial" w:cs="Arial"/>
          <w:sz w:val="20"/>
          <w:szCs w:val="20"/>
          <w:lang w:eastAsia="ar-SA"/>
        </w:rPr>
        <w:t xml:space="preserve">W przypadku niemożności dokonania płatności w sposób wskazany w ust. 8 powyżej z uwagi na: </w:t>
      </w:r>
    </w:p>
    <w:p w14:paraId="6ADC29F0" w14:textId="77777777" w:rsidR="00604B36" w:rsidRPr="00C757E2" w:rsidRDefault="00604B36" w:rsidP="00C757E2">
      <w:pPr>
        <w:pStyle w:val="Akapitzlist"/>
        <w:ind w:left="28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lastRenderedPageBreak/>
        <w:t xml:space="preserve">(i) brak na Białej liście wskazanego przez Wykonawcę numeru rachunku bankowego lub </w:t>
      </w:r>
    </w:p>
    <w:p w14:paraId="1B41CEE8" w14:textId="4ABDC1F7" w:rsidR="00604B36" w:rsidRDefault="00604B36" w:rsidP="00C757E2">
      <w:pPr>
        <w:pStyle w:val="Akapitzlist"/>
        <w:ind w:left="28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w:t>
      </w:r>
      <w:r w:rsidR="004D6F2E">
        <w:rPr>
          <w:rFonts w:ascii="Arial" w:eastAsia="Arial Unicode MS" w:hAnsi="Arial" w:cs="Arial"/>
          <w:sz w:val="20"/>
          <w:szCs w:val="20"/>
          <w:lang w:eastAsia="ar-SA"/>
        </w:rPr>
        <w:t> </w:t>
      </w:r>
      <w:r w:rsidRPr="00C757E2">
        <w:rPr>
          <w:rFonts w:ascii="Arial" w:eastAsia="Arial Unicode MS" w:hAnsi="Arial" w:cs="Arial"/>
          <w:sz w:val="20"/>
          <w:szCs w:val="20"/>
          <w:lang w:eastAsia="ar-SA"/>
        </w:rPr>
        <w:t>walucie obcej),</w:t>
      </w:r>
    </w:p>
    <w:p w14:paraId="5C0A1BAB" w14:textId="69E7CCC2" w:rsidR="005F3E7F" w:rsidRPr="00C757E2" w:rsidRDefault="005F3E7F" w:rsidP="00C757E2">
      <w:pPr>
        <w:pStyle w:val="Akapitzlist"/>
        <w:ind w:left="283"/>
        <w:jc w:val="both"/>
        <w:rPr>
          <w:rFonts w:ascii="Arial" w:eastAsia="Arial Unicode MS" w:hAnsi="Arial" w:cs="Arial"/>
          <w:sz w:val="20"/>
          <w:szCs w:val="20"/>
          <w:lang w:eastAsia="ar-SA"/>
        </w:rPr>
      </w:pPr>
      <w:r w:rsidRPr="005F3E7F">
        <w:rPr>
          <w:rFonts w:ascii="Arial" w:eastAsia="Arial Unicode MS" w:hAnsi="Arial" w:cs="Arial"/>
          <w:sz w:val="20"/>
          <w:szCs w:val="20"/>
          <w:lang w:eastAsia="ar-SA"/>
        </w:rPr>
        <w:t>ORLEN Eko sp. z o.o. będzie uprawnion</w:t>
      </w:r>
      <w:r>
        <w:rPr>
          <w:rFonts w:ascii="Arial" w:eastAsia="Arial Unicode MS" w:hAnsi="Arial" w:cs="Arial"/>
          <w:sz w:val="20"/>
          <w:szCs w:val="20"/>
          <w:lang w:eastAsia="ar-SA"/>
        </w:rPr>
        <w:t>a</w:t>
      </w:r>
      <w:r w:rsidRPr="005F3E7F">
        <w:rPr>
          <w:rFonts w:ascii="Arial" w:eastAsia="Arial Unicode MS" w:hAnsi="Arial" w:cs="Arial"/>
          <w:sz w:val="20"/>
          <w:szCs w:val="20"/>
          <w:lang w:eastAsia="ar-SA"/>
        </w:rPr>
        <w:t xml:space="preserve"> do wstrzymania płatności na rzecz </w:t>
      </w:r>
      <w:r>
        <w:rPr>
          <w:rFonts w:ascii="Arial" w:eastAsia="Arial Unicode MS" w:hAnsi="Arial" w:cs="Arial"/>
          <w:sz w:val="20"/>
          <w:szCs w:val="20"/>
          <w:lang w:eastAsia="ar-SA"/>
        </w:rPr>
        <w:t>Wykonawcy</w:t>
      </w:r>
      <w:r w:rsidRPr="005F3E7F">
        <w:rPr>
          <w:rFonts w:ascii="Arial" w:eastAsia="Arial Unicode MS" w:hAnsi="Arial" w:cs="Arial"/>
          <w:sz w:val="20"/>
          <w:szCs w:val="20"/>
          <w:lang w:eastAsia="ar-SA"/>
        </w:rPr>
        <w:t xml:space="preserve"> odpowiednio: wynagrodzenia (w przypadku wskazanym w </w:t>
      </w:r>
      <w:proofErr w:type="spellStart"/>
      <w:r w:rsidRPr="005F3E7F">
        <w:rPr>
          <w:rFonts w:ascii="Arial" w:eastAsia="Arial Unicode MS" w:hAnsi="Arial" w:cs="Arial"/>
          <w:sz w:val="20"/>
          <w:szCs w:val="20"/>
          <w:lang w:eastAsia="ar-SA"/>
        </w:rPr>
        <w:t>ppkt</w:t>
      </w:r>
      <w:proofErr w:type="spellEnd"/>
      <w:r w:rsidRPr="005F3E7F">
        <w:rPr>
          <w:rFonts w:ascii="Arial" w:eastAsia="Arial Unicode MS" w:hAnsi="Arial" w:cs="Arial"/>
          <w:sz w:val="20"/>
          <w:szCs w:val="20"/>
          <w:lang w:eastAsia="ar-SA"/>
        </w:rPr>
        <w:t xml:space="preserve"> (i)) lub części wynagrodzenia odpowiadającej podatkowi VAT (w przypadku wskazanym w </w:t>
      </w:r>
      <w:proofErr w:type="spellStart"/>
      <w:r w:rsidRPr="005F3E7F">
        <w:rPr>
          <w:rFonts w:ascii="Arial" w:eastAsia="Arial Unicode MS" w:hAnsi="Arial" w:cs="Arial"/>
          <w:sz w:val="20"/>
          <w:szCs w:val="20"/>
          <w:lang w:eastAsia="ar-SA"/>
        </w:rPr>
        <w:t>ppkt</w:t>
      </w:r>
      <w:proofErr w:type="spellEnd"/>
      <w:r w:rsidRPr="005F3E7F">
        <w:rPr>
          <w:rFonts w:ascii="Arial" w:eastAsia="Arial Unicode MS" w:hAnsi="Arial" w:cs="Arial"/>
          <w:sz w:val="20"/>
          <w:szCs w:val="20"/>
          <w:lang w:eastAsia="ar-SA"/>
        </w:rPr>
        <w:t xml:space="preserve"> (ii)).</w:t>
      </w:r>
    </w:p>
    <w:p w14:paraId="46DF9AB0" w14:textId="21E2C82E" w:rsidR="00604B36" w:rsidRPr="00C757E2" w:rsidRDefault="00604B36" w:rsidP="00C757E2">
      <w:pPr>
        <w:pStyle w:val="Akapitzlist"/>
        <w:numPr>
          <w:ilvl w:val="0"/>
          <w:numId w:val="10"/>
        </w:numPr>
        <w:ind w:left="30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W sytuacji wskazanej w ust. 9 powyżej płatność nastąpi nie później niż w terminie 7 dni roboczych od (odpowiednio): dnia następnego po przekazaniu Zamawiającemu przez Wykonawcę informacji o pojawieniu się jego numeru rachunku bankowego na Białej liście (w przypadku wskazanym                               w ust. 9 pkt (i) powyżej) lub dnia następnego po wskazaniu Zamawiającemu przez Wykonawcę numeru rachunku bankowego w złotych polskich figurującego na Białej liście (w przypadku, o którym mowa w ust. 9 pkt (ii) powyżej)</w:t>
      </w:r>
    </w:p>
    <w:p w14:paraId="4FD6302F" w14:textId="272314C0" w:rsidR="00604B36" w:rsidRPr="00C757E2" w:rsidRDefault="00604B36" w:rsidP="00C757E2">
      <w:pPr>
        <w:pStyle w:val="Akapitzlist"/>
        <w:numPr>
          <w:ilvl w:val="0"/>
          <w:numId w:val="10"/>
        </w:numPr>
        <w:ind w:left="30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Strony zgodnie przyjmują, że wystąpienie okoliczności, o których mowa w ust. 9 powyżej, zwalnia Zamawiającego z obowiązku zapłaty odsetek za zwłokę za okres pomiędzy ustalonym w umowie terminem płatności a dniem zrealizowania przez Zamawiającego na rzecz Wykonawcy płatności, o</w:t>
      </w:r>
      <w:r w:rsidR="004D6F2E">
        <w:rPr>
          <w:rFonts w:ascii="Arial" w:eastAsia="Arial Unicode MS" w:hAnsi="Arial" w:cs="Arial"/>
          <w:sz w:val="20"/>
          <w:szCs w:val="20"/>
          <w:lang w:eastAsia="ar-SA"/>
        </w:rPr>
        <w:t> </w:t>
      </w:r>
      <w:r w:rsidRPr="00C757E2">
        <w:rPr>
          <w:rFonts w:ascii="Arial" w:eastAsia="Arial Unicode MS" w:hAnsi="Arial" w:cs="Arial"/>
          <w:sz w:val="20"/>
          <w:szCs w:val="20"/>
          <w:lang w:eastAsia="ar-SA"/>
        </w:rPr>
        <w:t>których mowa w ust. 10 powyżej.</w:t>
      </w:r>
    </w:p>
    <w:p w14:paraId="4F1BD261" w14:textId="77777777" w:rsidR="00B20A34" w:rsidRPr="00C757E2" w:rsidRDefault="00B20A34" w:rsidP="00C757E2">
      <w:pPr>
        <w:pStyle w:val="Akapitzlist"/>
        <w:numPr>
          <w:ilvl w:val="0"/>
          <w:numId w:val="10"/>
        </w:numPr>
        <w:ind w:left="30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Zamawiający oświadcza, ze jest czynnym płatnikiem podatku VAT i posiada Numer Identyfikacji Podatkowej (NIP): 774-28-16-522. Właściwym Urzędem Skarbowym Zamawiającego jest Trzeci Mazowiecki Urząd Skarbowy w Radomiu.</w:t>
      </w:r>
    </w:p>
    <w:p w14:paraId="435E7412" w14:textId="5329B3BF" w:rsidR="00B20A34" w:rsidRPr="00C757E2" w:rsidRDefault="00B20A34" w:rsidP="00C757E2">
      <w:pPr>
        <w:pStyle w:val="Akapitzlist"/>
        <w:numPr>
          <w:ilvl w:val="0"/>
          <w:numId w:val="10"/>
        </w:numPr>
        <w:ind w:left="30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Wykonawca  oświadcza, że jest czynnym płatnikiem podatku VAT i posiada Numer Identyfikacji Podatkowej (NIP):… …………………………. Właściwym Urzędem Skarbowym Wykonawcy jest ………………………………………………………………………</w:t>
      </w:r>
    </w:p>
    <w:p w14:paraId="5DA7E97C" w14:textId="7066532A" w:rsidR="00B20A34" w:rsidRPr="00C757E2" w:rsidRDefault="00C63271" w:rsidP="00C757E2">
      <w:pPr>
        <w:pStyle w:val="Akapitzlist"/>
        <w:numPr>
          <w:ilvl w:val="0"/>
          <w:numId w:val="10"/>
        </w:numPr>
        <w:ind w:left="303"/>
        <w:jc w:val="both"/>
        <w:rPr>
          <w:rFonts w:ascii="Arial" w:eastAsia="Arial Unicode MS" w:hAnsi="Arial" w:cs="Arial"/>
          <w:sz w:val="20"/>
          <w:szCs w:val="20"/>
          <w:lang w:eastAsia="ar-SA"/>
        </w:rPr>
      </w:pPr>
      <w:r>
        <w:rPr>
          <w:rFonts w:ascii="Arial" w:eastAsia="Arial Unicode MS" w:hAnsi="Arial" w:cs="Arial"/>
          <w:sz w:val="20"/>
          <w:szCs w:val="20"/>
          <w:lang w:eastAsia="ar-SA"/>
        </w:rPr>
        <w:t xml:space="preserve">Wykonawca zobowiązuje się do zachowania statusu podatnika VAT czynnego przynajmniej do dnia wystawienia ostatniej faktury dla ORLEN Eko sp. z o.o. </w:t>
      </w:r>
      <w:r w:rsidR="00B20A34" w:rsidRPr="00C757E2">
        <w:rPr>
          <w:rFonts w:ascii="Arial" w:eastAsia="Arial Unicode MS" w:hAnsi="Arial" w:cs="Arial"/>
          <w:sz w:val="20"/>
          <w:szCs w:val="20"/>
          <w:lang w:eastAsia="ar-SA"/>
        </w:rPr>
        <w:t>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15 poniżej stosuje się odpowiednio, z wyjątkiem przypadku gdy Wykonawca w terminie 30 dni od dnia pozyskania informacji o wykreśleniu go z rejestru VAT przedstawi Zamawiającemu dokumenty, z których wynika, że rejestracja została przywrócona.</w:t>
      </w:r>
    </w:p>
    <w:p w14:paraId="0DB526D9" w14:textId="03A767A0" w:rsidR="00B20A34" w:rsidRPr="00C757E2" w:rsidRDefault="00B20A34" w:rsidP="00C757E2">
      <w:pPr>
        <w:pStyle w:val="Akapitzlist"/>
        <w:spacing w:after="0"/>
        <w:ind w:left="340"/>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Niezależnie od powyższych postanowień, Wykonawca najpóźniej przed podpisaniem Umowy, zobowiązuje się do przedstawienia aktualnego urzędowego zaświadczenia potwierdzającego  zarejestrowanie Wykonawcy jako podatnika podatku VAT czynnego-.</w:t>
      </w:r>
    </w:p>
    <w:p w14:paraId="6F731730" w14:textId="4859871B" w:rsidR="00B20A34" w:rsidRPr="00C757E2" w:rsidRDefault="00B20A34" w:rsidP="00C757E2">
      <w:pPr>
        <w:pStyle w:val="Tekstpodstawowy3"/>
        <w:widowControl w:val="0"/>
        <w:numPr>
          <w:ilvl w:val="0"/>
          <w:numId w:val="10"/>
        </w:numPr>
        <w:tabs>
          <w:tab w:val="left" w:pos="360"/>
        </w:tabs>
        <w:snapToGrid w:val="0"/>
        <w:spacing w:after="0" w:line="276" w:lineRule="auto"/>
        <w:ind w:left="360"/>
        <w:jc w:val="both"/>
        <w:rPr>
          <w:rFonts w:ascii="Arial" w:hAnsi="Arial" w:cs="Arial"/>
          <w:sz w:val="20"/>
          <w:szCs w:val="20"/>
        </w:rPr>
      </w:pPr>
      <w:r w:rsidRPr="00C757E2">
        <w:rPr>
          <w:rFonts w:ascii="Arial" w:hAnsi="Arial" w:cs="Arial"/>
          <w:sz w:val="20"/>
          <w:szCs w:val="20"/>
        </w:rPr>
        <w:t>Wykonawca gwarantuje i ponosi odpowiedzialność za prawidłowość zastosowanej staw</w:t>
      </w:r>
      <w:r w:rsidR="00925C19">
        <w:rPr>
          <w:rFonts w:ascii="Arial" w:hAnsi="Arial" w:cs="Arial"/>
          <w:sz w:val="20"/>
          <w:szCs w:val="20"/>
        </w:rPr>
        <w:t>ek</w:t>
      </w:r>
      <w:r w:rsidRPr="00C757E2">
        <w:rPr>
          <w:rFonts w:ascii="Arial" w:hAnsi="Arial" w:cs="Arial"/>
          <w:sz w:val="20"/>
          <w:szCs w:val="20"/>
        </w:rPr>
        <w:t xml:space="preserve">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w:t>
      </w:r>
      <w:r w:rsidR="006E78E7">
        <w:rPr>
          <w:rFonts w:ascii="Arial" w:hAnsi="Arial" w:cs="Arial"/>
          <w:sz w:val="20"/>
          <w:szCs w:val="20"/>
        </w:rPr>
        <w:t>21</w:t>
      </w:r>
      <w:r w:rsidR="006E78E7" w:rsidRPr="00C757E2">
        <w:rPr>
          <w:rFonts w:ascii="Arial" w:hAnsi="Arial" w:cs="Arial"/>
          <w:sz w:val="20"/>
          <w:szCs w:val="20"/>
        </w:rPr>
        <w:t xml:space="preserve"> </w:t>
      </w:r>
      <w:r w:rsidRPr="00C757E2">
        <w:rPr>
          <w:rFonts w:ascii="Arial" w:hAnsi="Arial" w:cs="Arial"/>
          <w:sz w:val="20"/>
          <w:szCs w:val="20"/>
        </w:rPr>
        <w:t xml:space="preserve">dni (słownie: </w:t>
      </w:r>
      <w:r w:rsidR="006E78E7">
        <w:rPr>
          <w:rFonts w:ascii="Arial" w:hAnsi="Arial" w:cs="Arial"/>
          <w:sz w:val="20"/>
          <w:szCs w:val="20"/>
        </w:rPr>
        <w:t>dwudziestu jeden</w:t>
      </w:r>
      <w:r w:rsidR="00925C19">
        <w:rPr>
          <w:rFonts w:ascii="Arial" w:hAnsi="Arial" w:cs="Arial"/>
          <w:sz w:val="20"/>
          <w:szCs w:val="20"/>
        </w:rPr>
        <w:t xml:space="preserve">) </w:t>
      </w:r>
      <w:r w:rsidRPr="00C757E2">
        <w:rPr>
          <w:rFonts w:ascii="Arial" w:hAnsi="Arial" w:cs="Arial"/>
          <w:sz w:val="20"/>
          <w:szCs w:val="20"/>
        </w:rPr>
        <w:t xml:space="preserve">dni od dnia </w:t>
      </w:r>
      <w:r w:rsidR="006E78E7">
        <w:rPr>
          <w:rFonts w:ascii="Arial" w:hAnsi="Arial" w:cs="Arial"/>
          <w:sz w:val="20"/>
          <w:szCs w:val="20"/>
        </w:rPr>
        <w:t>wystawienia</w:t>
      </w:r>
      <w:r w:rsidR="006E78E7" w:rsidRPr="00C757E2">
        <w:rPr>
          <w:rFonts w:ascii="Arial" w:hAnsi="Arial" w:cs="Arial"/>
          <w:sz w:val="20"/>
          <w:szCs w:val="20"/>
        </w:rPr>
        <w:t xml:space="preserve"> </w:t>
      </w:r>
      <w:r w:rsidRPr="00C757E2">
        <w:rPr>
          <w:rFonts w:ascii="Arial" w:hAnsi="Arial" w:cs="Arial"/>
          <w:sz w:val="20"/>
          <w:szCs w:val="20"/>
        </w:rPr>
        <w:t xml:space="preserve">tego żądania. </w:t>
      </w:r>
      <w:r w:rsidR="00931E6C" w:rsidRPr="00931E6C">
        <w:rPr>
          <w:rFonts w:ascii="Arial" w:hAnsi="Arial" w:cs="Arial"/>
          <w:sz w:val="20"/>
          <w:szCs w:val="20"/>
        </w:rPr>
        <w:t>W przypadku odmowy wystawienia przez</w:t>
      </w:r>
      <w:r w:rsidR="00931E6C">
        <w:rPr>
          <w:rFonts w:ascii="Arial" w:hAnsi="Arial" w:cs="Arial"/>
          <w:sz w:val="20"/>
          <w:szCs w:val="20"/>
        </w:rPr>
        <w:t xml:space="preserve"> Wykonawcę</w:t>
      </w:r>
      <w:r w:rsidR="00931E6C" w:rsidRPr="00931E6C">
        <w:rPr>
          <w:rFonts w:ascii="Arial" w:hAnsi="Arial" w:cs="Arial"/>
          <w:sz w:val="20"/>
          <w:szCs w:val="20"/>
        </w:rPr>
        <w:t xml:space="preserve"> faktury korygującej, </w:t>
      </w:r>
      <w:r w:rsidR="00931E6C">
        <w:rPr>
          <w:rFonts w:ascii="Arial" w:hAnsi="Arial" w:cs="Arial"/>
          <w:sz w:val="20"/>
          <w:szCs w:val="20"/>
        </w:rPr>
        <w:t>Wykonawca</w:t>
      </w:r>
      <w:r w:rsidR="00931E6C" w:rsidRPr="00931E6C">
        <w:rPr>
          <w:rFonts w:ascii="Arial" w:hAnsi="Arial" w:cs="Arial"/>
          <w:sz w:val="20"/>
          <w:szCs w:val="20"/>
        </w:rPr>
        <w:t xml:space="preserve"> zgadza się na zwrot  ORLEN Eko sp. z o.o.</w:t>
      </w:r>
      <w:r w:rsidR="00BD4758">
        <w:rPr>
          <w:rFonts w:ascii="Arial" w:hAnsi="Arial" w:cs="Arial"/>
          <w:sz w:val="20"/>
          <w:szCs w:val="20"/>
        </w:rPr>
        <w:t xml:space="preserve"> </w:t>
      </w:r>
      <w:r w:rsidR="00931E6C" w:rsidRPr="00931E6C">
        <w:rPr>
          <w:rFonts w:ascii="Arial" w:hAnsi="Arial" w:cs="Arial"/>
          <w:sz w:val="20"/>
          <w:szCs w:val="20"/>
        </w:rPr>
        <w:t xml:space="preserve">równowartości podatku VAT zakwestionowanego przez organy podatkowe, przy czym zwrot ten nastąpi na podstawie noty księgowej wystawionej przez  ORLEN Eko sp. z o.o., w terminie 21 (dwudziestu jeden) dni od dnia jej wystawienia przez ORLEN Eko sp. z o.o. </w:t>
      </w:r>
      <w:r w:rsidRPr="00C757E2">
        <w:rPr>
          <w:rFonts w:ascii="Arial" w:hAnsi="Arial" w:cs="Arial"/>
          <w:sz w:val="20"/>
          <w:szCs w:val="20"/>
        </w:rPr>
        <w:t>W</w:t>
      </w:r>
      <w:r w:rsidR="004F43EE">
        <w:rPr>
          <w:rFonts w:ascii="Arial" w:hAnsi="Arial" w:cs="Arial"/>
          <w:sz w:val="20"/>
          <w:szCs w:val="20"/>
        </w:rPr>
        <w:t xml:space="preserve"> każdym z powyższych przepadków</w:t>
      </w:r>
      <w:r w:rsidRPr="00C757E2">
        <w:rPr>
          <w:rFonts w:ascii="Arial" w:hAnsi="Arial" w:cs="Arial"/>
          <w:sz w:val="20"/>
          <w:szCs w:val="20"/>
        </w:rPr>
        <w:t xml:space="preserve"> </w:t>
      </w:r>
      <w:r w:rsidR="004F43EE">
        <w:rPr>
          <w:rFonts w:ascii="Arial" w:hAnsi="Arial" w:cs="Arial"/>
          <w:sz w:val="20"/>
          <w:szCs w:val="20"/>
        </w:rPr>
        <w:t>Wykonawca zwróci Zamawiającemu także równowartość sankcji, odsetek, kar i innych obciążeń dodatkowo poniesionych przez Zamawiającego bądź nałożonych przez władze podatkowe</w:t>
      </w:r>
      <w:r w:rsidRPr="00C757E2">
        <w:rPr>
          <w:rFonts w:ascii="Arial" w:hAnsi="Arial" w:cs="Arial"/>
          <w:sz w:val="20"/>
          <w:szCs w:val="20"/>
        </w:rPr>
        <w:t xml:space="preserve">, przy czym zwrot ten nastąpi </w:t>
      </w:r>
      <w:r w:rsidR="00747A93" w:rsidRPr="00747A93">
        <w:rPr>
          <w:rFonts w:ascii="Arial" w:hAnsi="Arial" w:cs="Arial"/>
          <w:sz w:val="20"/>
          <w:szCs w:val="20"/>
        </w:rPr>
        <w:t xml:space="preserve">w sposób opisany w zdaniu poprzednim. </w:t>
      </w:r>
    </w:p>
    <w:p w14:paraId="442075CF" w14:textId="1AD2EDB4" w:rsidR="00B20A34" w:rsidRPr="00C757E2" w:rsidRDefault="00CC083B" w:rsidP="00C757E2">
      <w:pPr>
        <w:pStyle w:val="Akapitzlist"/>
        <w:numPr>
          <w:ilvl w:val="0"/>
          <w:numId w:val="10"/>
        </w:numPr>
        <w:ind w:left="303"/>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Zamawiający upoważnia Wykonawcę do wystawienia faktury VAT bez podpisu osoby upoważnionej do jej odbioru.</w:t>
      </w:r>
    </w:p>
    <w:p w14:paraId="346C77F1" w14:textId="77777777" w:rsidR="00CC083B" w:rsidRPr="00C757E2" w:rsidRDefault="00CC083B" w:rsidP="00C757E2">
      <w:pPr>
        <w:pStyle w:val="Akapitzlist"/>
        <w:numPr>
          <w:ilvl w:val="0"/>
          <w:numId w:val="10"/>
        </w:numPr>
        <w:ind w:left="360"/>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t>Wykonawca nie może bez zgody Zamawiającego przenieść na osobę trzecią (dokonać przelewu) wierzytelności obejmującej zobowiązanie do zapłaty wynagrodzenia za wykonanie przedmiotu Umowy.</w:t>
      </w:r>
    </w:p>
    <w:p w14:paraId="198593E4" w14:textId="246D5D40" w:rsidR="00493AA2" w:rsidRPr="004D6F2E" w:rsidRDefault="00CC083B" w:rsidP="004D6F2E">
      <w:pPr>
        <w:pStyle w:val="Akapitzlist"/>
        <w:numPr>
          <w:ilvl w:val="0"/>
          <w:numId w:val="10"/>
        </w:numPr>
        <w:ind w:left="360"/>
        <w:jc w:val="both"/>
        <w:rPr>
          <w:rFonts w:ascii="Arial" w:eastAsia="Arial Unicode MS" w:hAnsi="Arial" w:cs="Arial"/>
          <w:sz w:val="20"/>
          <w:szCs w:val="20"/>
          <w:lang w:eastAsia="ar-SA"/>
        </w:rPr>
      </w:pPr>
      <w:r w:rsidRPr="00C757E2">
        <w:rPr>
          <w:rFonts w:ascii="Arial" w:eastAsia="Arial Unicode MS" w:hAnsi="Arial" w:cs="Arial"/>
          <w:sz w:val="20"/>
          <w:szCs w:val="20"/>
          <w:lang w:eastAsia="ar-SA"/>
        </w:rPr>
        <w:lastRenderedPageBreak/>
        <w:t>Działając na podstawie art. 4c ustawy z dnia 8 marca 2013 r. o przeciwdziałaniu nadmiernym opóźnieniom w transakcjach handlowych (Dz.U. z 2023 1790 z póź</w:t>
      </w:r>
      <w:r w:rsidR="004D6F2E">
        <w:rPr>
          <w:rFonts w:ascii="Arial" w:eastAsia="Arial Unicode MS" w:hAnsi="Arial" w:cs="Arial"/>
          <w:sz w:val="20"/>
          <w:szCs w:val="20"/>
          <w:lang w:eastAsia="ar-SA"/>
        </w:rPr>
        <w:t>.</w:t>
      </w:r>
      <w:r w:rsidRPr="00C757E2">
        <w:rPr>
          <w:rFonts w:ascii="Arial" w:eastAsia="Arial Unicode MS" w:hAnsi="Arial" w:cs="Arial"/>
          <w:sz w:val="20"/>
          <w:szCs w:val="20"/>
          <w:lang w:eastAsia="ar-SA"/>
        </w:rPr>
        <w:t>zm), Zamawiający oraz Wykonawca oświadczają, że posiadają status dużego przedsiębiorcy.</w:t>
      </w:r>
      <w:bookmarkStart w:id="4" w:name="_Hlk211941098"/>
    </w:p>
    <w:p w14:paraId="35461309" w14:textId="3D14C245" w:rsidR="00F76A43" w:rsidRPr="00C757E2" w:rsidRDefault="00F76A43" w:rsidP="00C757E2">
      <w:pPr>
        <w:widowControl w:val="0"/>
        <w:autoSpaceDE w:val="0"/>
        <w:autoSpaceDN w:val="0"/>
        <w:adjustRightInd w:val="0"/>
        <w:spacing w:after="40" w:line="276" w:lineRule="auto"/>
        <w:contextualSpacing/>
        <w:jc w:val="center"/>
        <w:rPr>
          <w:rFonts w:ascii="Arial" w:eastAsia="Arial Unicode MS" w:hAnsi="Arial" w:cs="Arial"/>
          <w:b/>
          <w:bCs/>
          <w:sz w:val="20"/>
          <w:szCs w:val="20"/>
          <w:lang w:eastAsia="ar-SA"/>
        </w:rPr>
      </w:pPr>
      <w:r w:rsidRPr="00C757E2">
        <w:rPr>
          <w:rFonts w:ascii="Arial" w:eastAsia="Arial Unicode MS" w:hAnsi="Arial" w:cs="Arial"/>
          <w:b/>
          <w:bCs/>
          <w:sz w:val="20"/>
          <w:szCs w:val="20"/>
          <w:lang w:eastAsia="ar-SA"/>
        </w:rPr>
        <w:t>§</w:t>
      </w:r>
      <w:r w:rsidR="00CC083B" w:rsidRPr="00C757E2">
        <w:rPr>
          <w:rFonts w:ascii="Arial" w:eastAsia="Arial Unicode MS" w:hAnsi="Arial" w:cs="Arial"/>
          <w:b/>
          <w:bCs/>
          <w:sz w:val="20"/>
          <w:szCs w:val="20"/>
          <w:lang w:eastAsia="ar-SA"/>
        </w:rPr>
        <w:t>4</w:t>
      </w:r>
    </w:p>
    <w:p w14:paraId="1881F87A" w14:textId="73D5318A" w:rsidR="00F76A43" w:rsidRPr="00C757E2" w:rsidDel="00B344E6" w:rsidRDefault="00B344E6" w:rsidP="00C757E2">
      <w:pPr>
        <w:spacing w:after="40" w:line="276" w:lineRule="auto"/>
        <w:contextualSpacing/>
        <w:jc w:val="center"/>
        <w:rPr>
          <w:del w:id="5" w:author="Tomczak Małgorzata (EKO)" w:date="2026-02-04T15:10:00Z" w16du:dateUtc="2026-02-04T14:10:00Z"/>
          <w:rFonts w:ascii="Arial" w:hAnsi="Arial" w:cs="Arial"/>
          <w:b/>
          <w:bCs/>
          <w:sz w:val="20"/>
          <w:szCs w:val="20"/>
        </w:rPr>
      </w:pPr>
      <w:ins w:id="6" w:author="Tomczak Małgorzata (EKO)" w:date="2026-02-04T15:10:00Z" w16du:dateUtc="2026-02-04T14:10:00Z">
        <w:r w:rsidRPr="00B344E6">
          <w:rPr>
            <w:rFonts w:ascii="Arial" w:hAnsi="Arial" w:cs="Arial"/>
            <w:b/>
            <w:bCs/>
            <w:sz w:val="20"/>
            <w:szCs w:val="20"/>
          </w:rPr>
          <w:t>ZASADY WYSTAWIANIA I OTRZYMYWANIA FAKTUR – KRAJOWY SYSTEM e-FAKTUR (</w:t>
        </w:r>
        <w:proofErr w:type="spellStart"/>
        <w:r w:rsidRPr="00B344E6">
          <w:rPr>
            <w:rFonts w:ascii="Arial" w:hAnsi="Arial" w:cs="Arial"/>
            <w:b/>
            <w:bCs/>
            <w:sz w:val="20"/>
            <w:szCs w:val="20"/>
          </w:rPr>
          <w:t>KSeF</w:t>
        </w:r>
        <w:proofErr w:type="spellEnd"/>
        <w:r w:rsidRPr="00B344E6">
          <w:rPr>
            <w:rFonts w:ascii="Arial" w:hAnsi="Arial" w:cs="Arial"/>
            <w:b/>
            <w:bCs/>
            <w:sz w:val="20"/>
            <w:szCs w:val="20"/>
          </w:rPr>
          <w:t>)</w:t>
        </w:r>
      </w:ins>
      <w:del w:id="7" w:author="Tomczak Małgorzata (EKO)" w:date="2026-02-04T15:10:00Z" w16du:dateUtc="2026-02-04T14:10:00Z">
        <w:r w:rsidR="00F76A43" w:rsidRPr="00C757E2" w:rsidDel="00B344E6">
          <w:rPr>
            <w:rFonts w:ascii="Arial" w:hAnsi="Arial" w:cs="Arial"/>
            <w:b/>
            <w:bCs/>
            <w:sz w:val="20"/>
            <w:szCs w:val="20"/>
          </w:rPr>
          <w:delText>Klauzula KSeF</w:delText>
        </w:r>
      </w:del>
    </w:p>
    <w:p w14:paraId="5C07C942" w14:textId="7EC469EE" w:rsidR="00AD480F" w:rsidRPr="00C757E2" w:rsidRDefault="00AD480F" w:rsidP="00C757E2">
      <w:pPr>
        <w:pStyle w:val="Tekstpodstawowy3"/>
        <w:widowControl w:val="0"/>
        <w:numPr>
          <w:ilvl w:val="0"/>
          <w:numId w:val="37"/>
        </w:numPr>
        <w:tabs>
          <w:tab w:val="left" w:pos="426"/>
        </w:tabs>
        <w:snapToGrid w:val="0"/>
        <w:spacing w:before="40" w:after="40" w:line="276" w:lineRule="auto"/>
        <w:ind w:left="360"/>
        <w:jc w:val="both"/>
        <w:rPr>
          <w:rFonts w:ascii="Arial" w:hAnsi="Arial" w:cs="Arial"/>
          <w:sz w:val="20"/>
          <w:szCs w:val="20"/>
        </w:rPr>
      </w:pPr>
      <w:bookmarkStart w:id="8" w:name="_Hlk220050778"/>
      <w:r w:rsidRPr="00C757E2">
        <w:rPr>
          <w:rFonts w:ascii="Arial" w:hAnsi="Arial" w:cs="Arial"/>
          <w:sz w:val="20"/>
          <w:szCs w:val="20"/>
        </w:rPr>
        <w:t>Poniższe postanowienia będą miały zastosowanie od dnia, w którym Wykonawca zostanie zobowiązany do wystawiania i udostępnienia Zamawiającemu faktur</w:t>
      </w:r>
      <w:r w:rsidR="00051232">
        <w:rPr>
          <w:rFonts w:ascii="Arial" w:hAnsi="Arial" w:cs="Arial"/>
          <w:sz w:val="20"/>
          <w:szCs w:val="20"/>
        </w:rPr>
        <w:t xml:space="preserve"> </w:t>
      </w:r>
      <w:r w:rsidRPr="00C757E2">
        <w:rPr>
          <w:rFonts w:ascii="Arial" w:hAnsi="Arial" w:cs="Arial"/>
          <w:sz w:val="20"/>
          <w:szCs w:val="20"/>
        </w:rPr>
        <w:t xml:space="preserve"> </w:t>
      </w:r>
      <w:r w:rsidR="00051232" w:rsidRPr="00051232">
        <w:rPr>
          <w:rFonts w:ascii="Arial" w:hAnsi="Arial" w:cs="Arial"/>
          <w:sz w:val="20"/>
          <w:szCs w:val="20"/>
        </w:rPr>
        <w:t>(co w rozumieniu niniejszego paragrafu obejmuje również faktury korygujące</w:t>
      </w:r>
      <w:r w:rsidR="00051232">
        <w:rPr>
          <w:rFonts w:ascii="Arial" w:hAnsi="Arial" w:cs="Arial"/>
          <w:sz w:val="20"/>
          <w:szCs w:val="20"/>
        </w:rPr>
        <w:t xml:space="preserve">) </w:t>
      </w:r>
      <w:r w:rsidRPr="00C757E2">
        <w:rPr>
          <w:rFonts w:ascii="Arial" w:hAnsi="Arial" w:cs="Arial"/>
          <w:sz w:val="20"/>
          <w:szCs w:val="20"/>
        </w:rPr>
        <w:t xml:space="preserve">ustrukturyzowanych przy użyciu Krajowego Systemu e-Faktur (dalej: </w:t>
      </w:r>
      <w:proofErr w:type="spellStart"/>
      <w:r w:rsidRPr="00C757E2">
        <w:rPr>
          <w:rFonts w:ascii="Arial" w:hAnsi="Arial" w:cs="Arial"/>
          <w:sz w:val="20"/>
          <w:szCs w:val="20"/>
        </w:rPr>
        <w:t>KSeF</w:t>
      </w:r>
      <w:proofErr w:type="spellEnd"/>
      <w:r w:rsidRPr="00C757E2">
        <w:rPr>
          <w:rFonts w:ascii="Arial" w:hAnsi="Arial" w:cs="Arial"/>
          <w:sz w:val="20"/>
          <w:szCs w:val="20"/>
        </w:rPr>
        <w:t>) na podstawie przepisów ustawy z dnia 11 marca 2004 r. o podatku od towarów i usług (dalej: ustawa o VAT) i od tego dnia będą miały pierwszeństwo w przypadku rozbieżności z innymi postanowieniami niniejszej umowy</w:t>
      </w:r>
      <w:r w:rsidR="007F6256">
        <w:rPr>
          <w:rFonts w:ascii="Arial" w:hAnsi="Arial" w:cs="Arial"/>
          <w:sz w:val="20"/>
          <w:szCs w:val="20"/>
        </w:rPr>
        <w:t xml:space="preserve"> </w:t>
      </w:r>
      <w:r w:rsidR="007F6256" w:rsidRPr="007F6256">
        <w:rPr>
          <w:rFonts w:ascii="Arial" w:hAnsi="Arial" w:cs="Arial"/>
          <w:sz w:val="20"/>
          <w:szCs w:val="20"/>
        </w:rPr>
        <w:t>i innymi ustaleniami Stron regulującymi sposób wystawiania, przesyłania i odbierania faktur.</w:t>
      </w:r>
    </w:p>
    <w:p w14:paraId="31C0CBA9" w14:textId="398C3497" w:rsidR="00AD480F" w:rsidRPr="00C757E2" w:rsidRDefault="00AD480F" w:rsidP="00C757E2">
      <w:pPr>
        <w:pStyle w:val="Tekstpodstawowy3"/>
        <w:widowControl w:val="0"/>
        <w:numPr>
          <w:ilvl w:val="0"/>
          <w:numId w:val="37"/>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 xml:space="preserve">Wykonawca wystawi i udostępni Zamawiającemu fakturę z wykorzystaniem </w:t>
      </w:r>
      <w:proofErr w:type="spellStart"/>
      <w:r w:rsidRPr="00C757E2">
        <w:rPr>
          <w:rFonts w:ascii="Arial" w:hAnsi="Arial" w:cs="Arial"/>
          <w:sz w:val="20"/>
          <w:szCs w:val="20"/>
        </w:rPr>
        <w:t>KSeF</w:t>
      </w:r>
      <w:proofErr w:type="spellEnd"/>
      <w:r w:rsidRPr="00C757E2">
        <w:rPr>
          <w:rFonts w:ascii="Arial" w:hAnsi="Arial" w:cs="Arial"/>
          <w:sz w:val="20"/>
          <w:szCs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4C51CE56" w14:textId="3A6C8FA8" w:rsidR="00AD480F" w:rsidRPr="00C757E2" w:rsidRDefault="00AD480F" w:rsidP="00C757E2">
      <w:pPr>
        <w:pStyle w:val="Tekstpodstawowy3"/>
        <w:widowControl w:val="0"/>
        <w:numPr>
          <w:ilvl w:val="0"/>
          <w:numId w:val="37"/>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Zapłata należnego Wykonawcy wynagrodzenia nastąpi w oparciu o wystawioną na zasadach określonych w ust. 2 powyżej fakturę na numer rachunku bankowego</w:t>
      </w:r>
      <w:commentRangeStart w:id="9"/>
      <w:r w:rsidRPr="00C757E2">
        <w:rPr>
          <w:rFonts w:ascii="Arial" w:hAnsi="Arial" w:cs="Arial"/>
          <w:sz w:val="20"/>
          <w:szCs w:val="20"/>
        </w:rPr>
        <w:t xml:space="preserve">………………………………………….. </w:t>
      </w:r>
      <w:commentRangeEnd w:id="9"/>
      <w:r w:rsidRPr="00C757E2">
        <w:rPr>
          <w:rStyle w:val="Odwoaniedokomentarza"/>
          <w:rFonts w:ascii="Arial" w:eastAsia="Calibri" w:hAnsi="Arial" w:cs="Arial"/>
          <w:sz w:val="20"/>
          <w:szCs w:val="20"/>
          <w:lang w:eastAsia="en-US"/>
        </w:rPr>
        <w:commentReference w:id="9"/>
      </w:r>
      <w:r w:rsidRPr="00C757E2">
        <w:rPr>
          <w:rFonts w:ascii="Arial" w:hAnsi="Arial" w:cs="Arial"/>
          <w:sz w:val="20"/>
          <w:szCs w:val="20"/>
        </w:rPr>
        <w:t xml:space="preserve"> oraz w terminie 30 dni od daty otrzymania prawidłowo wystawionej  faktury VAT.</w:t>
      </w:r>
    </w:p>
    <w:p w14:paraId="79659F11" w14:textId="23B20201" w:rsidR="00AD480F" w:rsidRPr="00C757E2" w:rsidRDefault="00AD480F" w:rsidP="00C757E2">
      <w:pPr>
        <w:pStyle w:val="Tekstpodstawowy3"/>
        <w:widowControl w:val="0"/>
        <w:numPr>
          <w:ilvl w:val="0"/>
          <w:numId w:val="37"/>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 xml:space="preserve">Za datę wystawienia faktury ustrukturyzowanej uznaje się datę przesłania faktury przez Wykonawcę do </w:t>
      </w:r>
      <w:proofErr w:type="spellStart"/>
      <w:r w:rsidRPr="00C757E2">
        <w:rPr>
          <w:rFonts w:ascii="Arial" w:hAnsi="Arial" w:cs="Arial"/>
          <w:sz w:val="20"/>
          <w:szCs w:val="20"/>
        </w:rPr>
        <w:t>KSeF</w:t>
      </w:r>
      <w:proofErr w:type="spellEnd"/>
      <w:r w:rsidRPr="00C757E2">
        <w:rPr>
          <w:rFonts w:ascii="Arial" w:hAnsi="Arial" w:cs="Arial"/>
          <w:sz w:val="20"/>
          <w:szCs w:val="20"/>
        </w:rPr>
        <w:t xml:space="preserve">, a w przypadku faktury, o której mowa w art. 106 </w:t>
      </w:r>
      <w:proofErr w:type="spellStart"/>
      <w:r w:rsidRPr="00C757E2">
        <w:rPr>
          <w:rFonts w:ascii="Arial" w:hAnsi="Arial" w:cs="Arial"/>
          <w:sz w:val="20"/>
          <w:szCs w:val="20"/>
        </w:rPr>
        <w:t>nda</w:t>
      </w:r>
      <w:proofErr w:type="spellEnd"/>
      <w:r w:rsidRPr="00C757E2">
        <w:rPr>
          <w:rFonts w:ascii="Arial" w:hAnsi="Arial" w:cs="Arial"/>
          <w:sz w:val="20"/>
          <w:szCs w:val="20"/>
        </w:rPr>
        <w:t xml:space="preserve"> ust. 1 lub ust. 16 ustawy o VAT lub faktur wystawianych w okresie awarii lub niedostępności </w:t>
      </w:r>
      <w:proofErr w:type="spellStart"/>
      <w:r w:rsidRPr="00C757E2">
        <w:rPr>
          <w:rFonts w:ascii="Arial" w:hAnsi="Arial" w:cs="Arial"/>
          <w:sz w:val="20"/>
          <w:szCs w:val="20"/>
        </w:rPr>
        <w:t>KSeF</w:t>
      </w:r>
      <w:proofErr w:type="spellEnd"/>
      <w:r w:rsidRPr="00C757E2">
        <w:rPr>
          <w:rFonts w:ascii="Arial" w:hAnsi="Arial" w:cs="Arial"/>
          <w:sz w:val="20"/>
          <w:szCs w:val="20"/>
        </w:rPr>
        <w:t xml:space="preserve"> – datę wystawienia wskazaną przez Wykonawcę na tej fakturze.</w:t>
      </w:r>
    </w:p>
    <w:p w14:paraId="4A94499C" w14:textId="7D13C3A4" w:rsidR="00AD480F" w:rsidRPr="00C757E2" w:rsidRDefault="00AD480F" w:rsidP="00C757E2">
      <w:pPr>
        <w:pStyle w:val="Tekstpodstawowy3"/>
        <w:widowControl w:val="0"/>
        <w:numPr>
          <w:ilvl w:val="0"/>
          <w:numId w:val="37"/>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C757E2">
        <w:rPr>
          <w:rFonts w:ascii="Arial" w:hAnsi="Arial" w:cs="Arial"/>
          <w:sz w:val="20"/>
          <w:szCs w:val="20"/>
        </w:rPr>
        <w:t>KSeF</w:t>
      </w:r>
      <w:proofErr w:type="spellEnd"/>
      <w:r w:rsidRPr="00C757E2">
        <w:rPr>
          <w:rFonts w:ascii="Arial" w:hAnsi="Arial" w:cs="Arial"/>
          <w:sz w:val="20"/>
          <w:szCs w:val="20"/>
        </w:rPr>
        <w:t>.</w:t>
      </w:r>
    </w:p>
    <w:p w14:paraId="35D8B805" w14:textId="1294EAB5" w:rsidR="00AD480F" w:rsidRPr="00C757E2" w:rsidRDefault="00AD480F" w:rsidP="00C757E2">
      <w:pPr>
        <w:pStyle w:val="Tekstpodstawowy3"/>
        <w:widowControl w:val="0"/>
        <w:numPr>
          <w:ilvl w:val="0"/>
          <w:numId w:val="37"/>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 xml:space="preserve">Jeżeli ustawa o VAT dopuszcza możliwość udostępnienia Zamawiającemu faktury w sposób inny niż przy użyciu </w:t>
      </w:r>
      <w:proofErr w:type="spellStart"/>
      <w:r w:rsidRPr="00C757E2">
        <w:rPr>
          <w:rFonts w:ascii="Arial" w:hAnsi="Arial" w:cs="Arial"/>
          <w:sz w:val="20"/>
          <w:szCs w:val="20"/>
        </w:rPr>
        <w:t>KSeF</w:t>
      </w:r>
      <w:proofErr w:type="spellEnd"/>
      <w:r w:rsidRPr="00C757E2">
        <w:rPr>
          <w:rFonts w:ascii="Arial" w:hAnsi="Arial" w:cs="Arial"/>
          <w:sz w:val="20"/>
          <w:szCs w:val="20"/>
        </w:rPr>
        <w:t xml:space="preserve">, taka faktura może zostać doręczona Zamawiającemu na jeden                                        z następujących adresów: </w:t>
      </w:r>
    </w:p>
    <w:p w14:paraId="56186331" w14:textId="1DCDEF26" w:rsidR="00AD480F" w:rsidRPr="00C757E2" w:rsidRDefault="00AD480F" w:rsidP="00C757E2">
      <w:pPr>
        <w:pStyle w:val="Tekstpodstawowy3"/>
        <w:widowControl w:val="0"/>
        <w:numPr>
          <w:ilvl w:val="0"/>
          <w:numId w:val="38"/>
        </w:numPr>
        <w:tabs>
          <w:tab w:val="left" w:pos="426"/>
        </w:tabs>
        <w:snapToGrid w:val="0"/>
        <w:spacing w:before="40" w:after="40" w:line="276" w:lineRule="auto"/>
        <w:jc w:val="both"/>
        <w:rPr>
          <w:rFonts w:ascii="Arial" w:hAnsi="Arial" w:cs="Arial"/>
          <w:sz w:val="20"/>
          <w:szCs w:val="20"/>
        </w:rPr>
      </w:pPr>
      <w:r w:rsidRPr="00C757E2">
        <w:rPr>
          <w:rFonts w:ascii="Arial" w:hAnsi="Arial" w:cs="Arial"/>
          <w:sz w:val="20"/>
          <w:szCs w:val="20"/>
        </w:rPr>
        <w:t xml:space="preserve">ORLEN Eko </w:t>
      </w:r>
      <w:r w:rsidR="007F6256">
        <w:rPr>
          <w:rFonts w:ascii="Arial" w:hAnsi="Arial" w:cs="Arial"/>
          <w:sz w:val="20"/>
          <w:szCs w:val="20"/>
        </w:rPr>
        <w:t>s</w:t>
      </w:r>
      <w:r w:rsidRPr="00C757E2">
        <w:rPr>
          <w:rFonts w:ascii="Arial" w:hAnsi="Arial" w:cs="Arial"/>
          <w:sz w:val="20"/>
          <w:szCs w:val="20"/>
        </w:rPr>
        <w:t xml:space="preserve">p. z o.o., ul. Chemików 7, 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t>
      </w:r>
      <w:r w:rsidR="007F6256">
        <w:rPr>
          <w:rFonts w:ascii="Arial" w:hAnsi="Arial" w:cs="Arial"/>
          <w:sz w:val="20"/>
          <w:szCs w:val="20"/>
        </w:rPr>
        <w:t xml:space="preserve">w dniu </w:t>
      </w:r>
      <w:r w:rsidR="007F6256" w:rsidRPr="007F6256">
        <w:rPr>
          <w:rFonts w:ascii="Arial" w:hAnsi="Arial" w:cs="Arial"/>
          <w:sz w:val="20"/>
          <w:szCs w:val="20"/>
        </w:rPr>
        <w:t xml:space="preserve">tzw. pierwszego awizo przesyłki listowej zawierającej fakturę) lub data nadania fakturze numeru identyfikującego </w:t>
      </w:r>
      <w:proofErr w:type="spellStart"/>
      <w:r w:rsidR="007F6256" w:rsidRPr="007F6256">
        <w:rPr>
          <w:rFonts w:ascii="Arial" w:hAnsi="Arial" w:cs="Arial"/>
          <w:sz w:val="20"/>
          <w:szCs w:val="20"/>
        </w:rPr>
        <w:t>KSeF</w:t>
      </w:r>
      <w:proofErr w:type="spellEnd"/>
      <w:r w:rsidR="007F6256" w:rsidRPr="007F6256">
        <w:rPr>
          <w:rFonts w:ascii="Arial" w:hAnsi="Arial" w:cs="Arial"/>
          <w:sz w:val="20"/>
          <w:szCs w:val="20"/>
        </w:rPr>
        <w:t xml:space="preserve"> – w zależności od tego, która z wymienionych sytuacji nastąpi pierwsza).</w:t>
      </w:r>
    </w:p>
    <w:p w14:paraId="00A244AB" w14:textId="408B060C" w:rsidR="00AD480F" w:rsidRPr="00C757E2" w:rsidRDefault="00AD480F" w:rsidP="00C757E2">
      <w:pPr>
        <w:pStyle w:val="Tekstpodstawowy3"/>
        <w:widowControl w:val="0"/>
        <w:numPr>
          <w:ilvl w:val="0"/>
          <w:numId w:val="38"/>
        </w:numPr>
        <w:tabs>
          <w:tab w:val="left" w:pos="426"/>
        </w:tabs>
        <w:snapToGrid w:val="0"/>
        <w:spacing w:before="40" w:after="40" w:line="276" w:lineRule="auto"/>
        <w:jc w:val="both"/>
        <w:rPr>
          <w:rFonts w:ascii="Arial" w:hAnsi="Arial" w:cs="Arial"/>
          <w:sz w:val="20"/>
          <w:szCs w:val="20"/>
        </w:rPr>
      </w:pPr>
      <w:r w:rsidRPr="00C757E2">
        <w:rPr>
          <w:rFonts w:ascii="Arial" w:hAnsi="Arial" w:cs="Arial"/>
          <w:sz w:val="20"/>
          <w:szCs w:val="20"/>
        </w:rPr>
        <w:t xml:space="preserve">e-mail: efaktura.oeko@orlen.pl (za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C757E2">
        <w:rPr>
          <w:rFonts w:ascii="Arial" w:hAnsi="Arial" w:cs="Arial"/>
          <w:sz w:val="20"/>
          <w:szCs w:val="20"/>
        </w:rPr>
        <w:t>KSeF</w:t>
      </w:r>
      <w:proofErr w:type="spellEnd"/>
      <w:r w:rsidRPr="00C757E2">
        <w:rPr>
          <w:rFonts w:ascii="Arial" w:hAnsi="Arial" w:cs="Arial"/>
          <w:sz w:val="20"/>
          <w:szCs w:val="20"/>
        </w:rPr>
        <w:t xml:space="preserve"> – w zależności od tego, która z wymienionych sytuacji nastąpi pierwsza).</w:t>
      </w:r>
    </w:p>
    <w:p w14:paraId="6C30FCE1" w14:textId="7449CAD5" w:rsidR="00AD480F" w:rsidRPr="00C757E2" w:rsidRDefault="00AD480F" w:rsidP="00C757E2">
      <w:pPr>
        <w:pStyle w:val="Tekstpodstawowy3"/>
        <w:widowControl w:val="0"/>
        <w:numPr>
          <w:ilvl w:val="0"/>
          <w:numId w:val="39"/>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Faktura będzie uznana za prawidłowo wystawioną, jeżeli zostanie wystawiona z uwzględnieniem zasad wystawiania faktur określonych w ustawie o VAT.</w:t>
      </w:r>
    </w:p>
    <w:p w14:paraId="202879EA" w14:textId="7354293B" w:rsidR="00AD480F" w:rsidRPr="004D6F2E" w:rsidRDefault="00AD480F" w:rsidP="004D6F2E">
      <w:pPr>
        <w:pStyle w:val="Tekstpodstawowy3"/>
        <w:widowControl w:val="0"/>
        <w:numPr>
          <w:ilvl w:val="0"/>
          <w:numId w:val="39"/>
        </w:numPr>
        <w:tabs>
          <w:tab w:val="left" w:pos="426"/>
        </w:tabs>
        <w:snapToGrid w:val="0"/>
        <w:spacing w:before="40" w:after="40" w:line="276" w:lineRule="auto"/>
        <w:ind w:left="360"/>
        <w:jc w:val="both"/>
        <w:rPr>
          <w:rFonts w:ascii="Arial" w:hAnsi="Arial" w:cs="Arial"/>
          <w:sz w:val="20"/>
          <w:szCs w:val="20"/>
        </w:rPr>
      </w:pPr>
      <w:r w:rsidRPr="00C757E2">
        <w:rPr>
          <w:rFonts w:ascii="Arial" w:hAnsi="Arial" w:cs="Arial"/>
          <w:sz w:val="20"/>
          <w:szCs w:val="20"/>
        </w:rPr>
        <w:t>Zasady o których mowa w ust. 5 i 6 powyżej stosuje się odpowiednio do załączników ustrukturyzowanych.</w:t>
      </w:r>
      <w:bookmarkEnd w:id="8"/>
    </w:p>
    <w:bookmarkEnd w:id="4"/>
    <w:p w14:paraId="3B208224" w14:textId="7E0BDB6E" w:rsidR="00B127DB" w:rsidRPr="00C757E2" w:rsidRDefault="00A4769A" w:rsidP="00C757E2">
      <w:pPr>
        <w:pStyle w:val="Style8"/>
        <w:widowControl/>
        <w:spacing w:after="40" w:line="276" w:lineRule="auto"/>
        <w:contextualSpacing/>
        <w:jc w:val="center"/>
        <w:rPr>
          <w:rStyle w:val="FontStyle17"/>
          <w:b/>
        </w:rPr>
      </w:pPr>
      <w:r w:rsidRPr="00C757E2">
        <w:rPr>
          <w:rStyle w:val="FontStyle17"/>
          <w:b/>
        </w:rPr>
        <w:t>§</w:t>
      </w:r>
      <w:r w:rsidR="00AD480F" w:rsidRPr="00C757E2">
        <w:rPr>
          <w:rStyle w:val="FontStyle17"/>
          <w:b/>
        </w:rPr>
        <w:t>5</w:t>
      </w:r>
    </w:p>
    <w:p w14:paraId="692D7984" w14:textId="07559517" w:rsidR="00B127DB" w:rsidRPr="00C757E2" w:rsidRDefault="00B127DB" w:rsidP="00C757E2">
      <w:pPr>
        <w:pStyle w:val="Style8"/>
        <w:widowControl/>
        <w:spacing w:after="40" w:line="276" w:lineRule="auto"/>
        <w:contextualSpacing/>
        <w:jc w:val="center"/>
        <w:rPr>
          <w:rStyle w:val="FontStyle17"/>
          <w:b/>
        </w:rPr>
      </w:pPr>
      <w:r w:rsidRPr="00C757E2">
        <w:rPr>
          <w:rStyle w:val="FontStyle17"/>
          <w:b/>
        </w:rPr>
        <w:t xml:space="preserve">Kary umowne i odstąpienie od </w:t>
      </w:r>
      <w:r w:rsidR="009B0E2A" w:rsidRPr="00C757E2">
        <w:rPr>
          <w:rStyle w:val="FontStyle17"/>
          <w:b/>
        </w:rPr>
        <w:t>U</w:t>
      </w:r>
      <w:r w:rsidRPr="00C757E2">
        <w:rPr>
          <w:rStyle w:val="FontStyle17"/>
          <w:b/>
        </w:rPr>
        <w:t>mowy</w:t>
      </w:r>
    </w:p>
    <w:p w14:paraId="320B6554" w14:textId="77777777" w:rsidR="00F4518A" w:rsidRPr="00C757E2" w:rsidRDefault="00F4518A" w:rsidP="00C757E2">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C757E2">
        <w:rPr>
          <w:rFonts w:ascii="Arial" w:hAnsi="Arial" w:cs="Arial"/>
          <w:sz w:val="20"/>
          <w:szCs w:val="20"/>
        </w:rPr>
        <w:t>W przypadku opóźnienia w wykonaniu przedmiotu Umowy z przyczyn innych niż Siła Wyższa, zastosowanie będzie miał jeden z poniższych punktów:</w:t>
      </w:r>
    </w:p>
    <w:p w14:paraId="750D6C82" w14:textId="6D0D3DE1" w:rsidR="00F76A43" w:rsidRPr="00C757E2" w:rsidRDefault="005B46FA" w:rsidP="00C757E2">
      <w:pPr>
        <w:pStyle w:val="Akapitzlist"/>
        <w:numPr>
          <w:ilvl w:val="0"/>
          <w:numId w:val="31"/>
        </w:numPr>
        <w:spacing w:after="40"/>
        <w:ind w:left="567" w:hanging="283"/>
        <w:jc w:val="both"/>
        <w:rPr>
          <w:rFonts w:ascii="Arial" w:hAnsi="Arial" w:cs="Arial"/>
          <w:sz w:val="20"/>
          <w:szCs w:val="20"/>
        </w:rPr>
      </w:pPr>
      <w:r w:rsidRPr="00C757E2">
        <w:rPr>
          <w:rFonts w:ascii="Arial" w:hAnsi="Arial" w:cs="Arial"/>
          <w:sz w:val="20"/>
          <w:szCs w:val="20"/>
        </w:rPr>
        <w:lastRenderedPageBreak/>
        <w:t>Wykonawca będzie zobowiązany zapłacić Zamawiającemu kary umowne w wysokości 0,2% wartości (ceny) netto Usługi</w:t>
      </w:r>
      <w:r w:rsidR="00183197" w:rsidRPr="00C757E2">
        <w:rPr>
          <w:rFonts w:ascii="Arial" w:hAnsi="Arial" w:cs="Arial"/>
          <w:sz w:val="20"/>
          <w:szCs w:val="20"/>
        </w:rPr>
        <w:t>,</w:t>
      </w:r>
      <w:r w:rsidRPr="00C757E2">
        <w:rPr>
          <w:rFonts w:ascii="Arial" w:hAnsi="Arial" w:cs="Arial"/>
          <w:sz w:val="20"/>
          <w:szCs w:val="20"/>
        </w:rPr>
        <w:t xml:space="preserve"> zrealizowanej po ustalonym terminie</w:t>
      </w:r>
      <w:r w:rsidR="00183197" w:rsidRPr="00C757E2">
        <w:rPr>
          <w:rFonts w:ascii="Arial" w:hAnsi="Arial" w:cs="Arial"/>
          <w:sz w:val="20"/>
          <w:szCs w:val="20"/>
        </w:rPr>
        <w:t>,</w:t>
      </w:r>
      <w:r w:rsidRPr="00C757E2">
        <w:rPr>
          <w:rFonts w:ascii="Arial" w:hAnsi="Arial" w:cs="Arial"/>
          <w:sz w:val="20"/>
          <w:szCs w:val="20"/>
        </w:rPr>
        <w:t xml:space="preserve"> za każdy dzień opóźnienia, </w:t>
      </w:r>
      <w:r w:rsidR="00FA5DF5" w:rsidRPr="00C757E2">
        <w:rPr>
          <w:rFonts w:ascii="Arial" w:hAnsi="Arial" w:cs="Arial"/>
          <w:sz w:val="20"/>
          <w:szCs w:val="20"/>
        </w:rPr>
        <w:t xml:space="preserve">             </w:t>
      </w:r>
      <w:r w:rsidRPr="00C757E2">
        <w:rPr>
          <w:rFonts w:ascii="Arial" w:hAnsi="Arial" w:cs="Arial"/>
          <w:sz w:val="20"/>
          <w:szCs w:val="20"/>
        </w:rPr>
        <w:t>w stosunku do terminu określonego w danym Zamówieniu,</w:t>
      </w:r>
    </w:p>
    <w:p w14:paraId="40A70087" w14:textId="777B4B79" w:rsidR="00E62293" w:rsidRPr="00C757E2" w:rsidRDefault="005B46FA" w:rsidP="00C757E2">
      <w:pPr>
        <w:pStyle w:val="Akapitzlist"/>
        <w:numPr>
          <w:ilvl w:val="0"/>
          <w:numId w:val="31"/>
        </w:numPr>
        <w:spacing w:after="40"/>
        <w:ind w:left="567" w:hanging="283"/>
        <w:rPr>
          <w:rFonts w:ascii="Arial" w:hAnsi="Arial" w:cs="Arial"/>
          <w:sz w:val="20"/>
          <w:szCs w:val="20"/>
        </w:rPr>
      </w:pPr>
      <w:r w:rsidRPr="00C757E2">
        <w:rPr>
          <w:rFonts w:ascii="Arial" w:hAnsi="Arial" w:cs="Arial"/>
          <w:sz w:val="20"/>
          <w:szCs w:val="20"/>
        </w:rPr>
        <w:t xml:space="preserve"> </w:t>
      </w:r>
      <w:r w:rsidR="00F4518A" w:rsidRPr="00C757E2">
        <w:rPr>
          <w:rFonts w:ascii="Arial" w:hAnsi="Arial" w:cs="Arial"/>
          <w:sz w:val="20"/>
          <w:szCs w:val="20"/>
        </w:rPr>
        <w:t>Zamawiający ma prawo uznać Umowę za niewykonaną i zastosować ust. 2 poniżej</w:t>
      </w:r>
      <w:r w:rsidR="00E62293" w:rsidRPr="00C757E2">
        <w:rPr>
          <w:rFonts w:ascii="Arial" w:hAnsi="Arial" w:cs="Arial"/>
          <w:sz w:val="20"/>
          <w:szCs w:val="20"/>
        </w:rPr>
        <w:t>.</w:t>
      </w:r>
    </w:p>
    <w:p w14:paraId="1C5C4967" w14:textId="7E03E952" w:rsidR="00E62293" w:rsidRPr="00C757E2" w:rsidRDefault="005B46FA" w:rsidP="00C757E2">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C757E2">
        <w:rPr>
          <w:rFonts w:ascii="Arial" w:hAnsi="Arial" w:cs="Arial"/>
          <w:sz w:val="20"/>
          <w:szCs w:val="20"/>
        </w:rPr>
        <w:t>W przypadku niewykonania Umowy przez Wykonawcę, Zamawiający ma prawo do odstąpienia od Umowy ze skutkiem natychmiastowym oraz do zastosowania łącznie lub osobno poniższych środków prawnych</w:t>
      </w:r>
      <w:r w:rsidR="00E62293" w:rsidRPr="00C757E2">
        <w:rPr>
          <w:rFonts w:ascii="Arial" w:hAnsi="Arial" w:cs="Arial"/>
          <w:sz w:val="20"/>
          <w:szCs w:val="20"/>
        </w:rPr>
        <w:t xml:space="preserve">: </w:t>
      </w:r>
    </w:p>
    <w:p w14:paraId="1B78AF04" w14:textId="20AE7040" w:rsidR="00E62293" w:rsidRPr="00C757E2" w:rsidRDefault="00E62293" w:rsidP="00C757E2">
      <w:pPr>
        <w:pStyle w:val="Akapitzlist"/>
        <w:numPr>
          <w:ilvl w:val="0"/>
          <w:numId w:val="23"/>
        </w:numPr>
        <w:autoSpaceDE w:val="0"/>
        <w:autoSpaceDN w:val="0"/>
        <w:adjustRightInd w:val="0"/>
        <w:spacing w:after="40"/>
        <w:jc w:val="both"/>
        <w:rPr>
          <w:rFonts w:ascii="Arial" w:hAnsi="Arial" w:cs="Arial"/>
          <w:sz w:val="20"/>
          <w:szCs w:val="20"/>
        </w:rPr>
      </w:pPr>
      <w:r w:rsidRPr="00C757E2">
        <w:rPr>
          <w:rFonts w:ascii="Arial" w:hAnsi="Arial" w:cs="Arial"/>
          <w:sz w:val="20"/>
          <w:szCs w:val="20"/>
        </w:rPr>
        <w:t xml:space="preserve">naliczenia kary umownej w wysokości 20% wartości </w:t>
      </w:r>
      <w:r w:rsidR="00272269" w:rsidRPr="00C757E2">
        <w:rPr>
          <w:rFonts w:ascii="Arial" w:hAnsi="Arial" w:cs="Arial"/>
          <w:sz w:val="20"/>
          <w:szCs w:val="20"/>
        </w:rPr>
        <w:t>niewykonanej Usługi</w:t>
      </w:r>
      <w:r w:rsidRPr="00C757E2">
        <w:rPr>
          <w:rFonts w:ascii="Arial" w:hAnsi="Arial" w:cs="Arial"/>
          <w:sz w:val="20"/>
          <w:szCs w:val="20"/>
        </w:rPr>
        <w:t xml:space="preserve">, </w:t>
      </w:r>
    </w:p>
    <w:p w14:paraId="7FDEE193" w14:textId="5C7C83A4" w:rsidR="00E62293" w:rsidRPr="00C757E2" w:rsidRDefault="00E62293" w:rsidP="00C757E2">
      <w:pPr>
        <w:pStyle w:val="Akapitzlist"/>
        <w:numPr>
          <w:ilvl w:val="0"/>
          <w:numId w:val="23"/>
        </w:numPr>
        <w:autoSpaceDE w:val="0"/>
        <w:autoSpaceDN w:val="0"/>
        <w:adjustRightInd w:val="0"/>
        <w:spacing w:after="40"/>
        <w:jc w:val="both"/>
        <w:rPr>
          <w:rFonts w:ascii="Arial" w:hAnsi="Arial" w:cs="Arial"/>
          <w:sz w:val="20"/>
          <w:szCs w:val="20"/>
        </w:rPr>
      </w:pPr>
      <w:r w:rsidRPr="00C757E2">
        <w:rPr>
          <w:rFonts w:ascii="Arial" w:hAnsi="Arial" w:cs="Arial"/>
          <w:sz w:val="20"/>
          <w:szCs w:val="20"/>
        </w:rPr>
        <w:t xml:space="preserve">obciążenia </w:t>
      </w:r>
      <w:r w:rsidR="007A6ACA" w:rsidRPr="00C757E2">
        <w:rPr>
          <w:rFonts w:ascii="Arial" w:hAnsi="Arial" w:cs="Arial"/>
          <w:sz w:val="20"/>
          <w:szCs w:val="20"/>
        </w:rPr>
        <w:t>Wykonawcy</w:t>
      </w:r>
      <w:r w:rsidRPr="00C757E2">
        <w:rPr>
          <w:rFonts w:ascii="Arial" w:hAnsi="Arial" w:cs="Arial"/>
          <w:sz w:val="20"/>
          <w:szCs w:val="20"/>
        </w:rPr>
        <w:t xml:space="preserve"> kosztami realizacji tzw. Umowy zastępczej, wykonywanej przez osobę trzecią. Umowa zastępcza będzie realizowana, o ile przedmiotem świadczenia będzie zakup określonych rzeczy oznaczonych co do gatunku lub wykonanie </w:t>
      </w:r>
      <w:r w:rsidR="00F76A43" w:rsidRPr="00C757E2">
        <w:rPr>
          <w:rFonts w:ascii="Arial" w:hAnsi="Arial" w:cs="Arial"/>
          <w:sz w:val="20"/>
          <w:szCs w:val="20"/>
        </w:rPr>
        <w:t>u</w:t>
      </w:r>
      <w:r w:rsidRPr="00C757E2">
        <w:rPr>
          <w:rFonts w:ascii="Arial" w:hAnsi="Arial" w:cs="Arial"/>
          <w:sz w:val="20"/>
          <w:szCs w:val="20"/>
        </w:rPr>
        <w:t xml:space="preserve">sług, które może wykonać osoba trzecia. W takim przypadku Zamawiający, według swojego całkowitego uznania, lecz na warunkach rynkowych, zawrze odpowiednią umowę z osobą trzecią, zachowując roszczenie </w:t>
      </w:r>
      <w:r w:rsidR="00183197" w:rsidRPr="00C757E2">
        <w:rPr>
          <w:rFonts w:ascii="Arial" w:hAnsi="Arial" w:cs="Arial"/>
          <w:sz w:val="20"/>
          <w:szCs w:val="20"/>
        </w:rPr>
        <w:t xml:space="preserve">             </w:t>
      </w:r>
      <w:r w:rsidRPr="00C757E2">
        <w:rPr>
          <w:rFonts w:ascii="Arial" w:hAnsi="Arial" w:cs="Arial"/>
          <w:sz w:val="20"/>
          <w:szCs w:val="20"/>
        </w:rPr>
        <w:t xml:space="preserve">o zapłatę kary umownej oraz o naprawienie szkody wynikłej ze zwłoki. </w:t>
      </w:r>
      <w:r w:rsidR="007A6ACA" w:rsidRPr="00C757E2">
        <w:rPr>
          <w:rFonts w:ascii="Arial" w:hAnsi="Arial" w:cs="Arial"/>
          <w:sz w:val="20"/>
          <w:szCs w:val="20"/>
        </w:rPr>
        <w:t>Wykonawca</w:t>
      </w:r>
      <w:r w:rsidRPr="00C757E2">
        <w:rPr>
          <w:rFonts w:ascii="Arial" w:hAnsi="Arial" w:cs="Arial"/>
          <w:sz w:val="20"/>
          <w:szCs w:val="20"/>
        </w:rPr>
        <w:t xml:space="preserve"> niniejszym zobowiązuje się zwrócić Zamawiającemu koszty realizacji tzw. Umowy zastępczej w wysokości, o której mowa powyżej. </w:t>
      </w:r>
      <w:r w:rsidR="007A6ACA" w:rsidRPr="00C757E2">
        <w:rPr>
          <w:rFonts w:ascii="Arial" w:hAnsi="Arial" w:cs="Arial"/>
          <w:sz w:val="20"/>
          <w:szCs w:val="20"/>
        </w:rPr>
        <w:t>Wykonawca</w:t>
      </w:r>
      <w:r w:rsidRPr="00C757E2">
        <w:rPr>
          <w:rFonts w:ascii="Arial" w:hAnsi="Arial" w:cs="Arial"/>
          <w:sz w:val="20"/>
          <w:szCs w:val="20"/>
        </w:rPr>
        <w:t xml:space="preserve"> będzie zobowiązany do zapłaty tych kosztów na podstawie wystawionej przez Zamawiającego noty obciążeniowej. Podstawą do wystawienia noty księgowej przez Zamawiającego będzie otrzymana przez Zamawiającego faktura wystawionej przez osobę trzecią. </w:t>
      </w:r>
    </w:p>
    <w:p w14:paraId="3B309F61" w14:textId="5493BC21" w:rsidR="00E62293" w:rsidRPr="00C757E2" w:rsidRDefault="00E62293" w:rsidP="00C757E2">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C757E2">
        <w:rPr>
          <w:rFonts w:ascii="Arial" w:hAnsi="Arial" w:cs="Arial"/>
          <w:sz w:val="20"/>
          <w:szCs w:val="20"/>
        </w:rPr>
        <w:t xml:space="preserve">Ponadto Zamawiający może naliczyć </w:t>
      </w:r>
      <w:r w:rsidR="007A6ACA" w:rsidRPr="00C757E2">
        <w:rPr>
          <w:rFonts w:ascii="Arial" w:hAnsi="Arial" w:cs="Arial"/>
          <w:sz w:val="20"/>
          <w:szCs w:val="20"/>
        </w:rPr>
        <w:t>Wykonawcy</w:t>
      </w:r>
      <w:r w:rsidRPr="00C757E2">
        <w:rPr>
          <w:rFonts w:ascii="Arial" w:hAnsi="Arial" w:cs="Arial"/>
          <w:sz w:val="20"/>
          <w:szCs w:val="20"/>
        </w:rPr>
        <w:t xml:space="preserve"> i żądać zapłaty przez niego kar umownych</w:t>
      </w:r>
      <w:r w:rsidR="0030074E" w:rsidRPr="00C757E2">
        <w:rPr>
          <w:rFonts w:ascii="Arial" w:hAnsi="Arial" w:cs="Arial"/>
          <w:sz w:val="20"/>
          <w:szCs w:val="20"/>
        </w:rPr>
        <w:t xml:space="preserve">                             </w:t>
      </w:r>
      <w:r w:rsidRPr="00C757E2">
        <w:rPr>
          <w:rFonts w:ascii="Arial" w:hAnsi="Arial" w:cs="Arial"/>
          <w:sz w:val="20"/>
          <w:szCs w:val="20"/>
        </w:rPr>
        <w:t xml:space="preserve"> w przypadku zwłoki w usunięciu przez </w:t>
      </w:r>
      <w:r w:rsidR="007A6ACA" w:rsidRPr="00C757E2">
        <w:rPr>
          <w:rFonts w:ascii="Arial" w:hAnsi="Arial" w:cs="Arial"/>
          <w:sz w:val="20"/>
          <w:szCs w:val="20"/>
        </w:rPr>
        <w:t>Wykonawcę</w:t>
      </w:r>
      <w:r w:rsidRPr="00C757E2">
        <w:rPr>
          <w:rFonts w:ascii="Arial" w:hAnsi="Arial" w:cs="Arial"/>
          <w:sz w:val="20"/>
          <w:szCs w:val="20"/>
        </w:rPr>
        <w:t xml:space="preserve"> </w:t>
      </w:r>
      <w:r w:rsidR="00F76A43" w:rsidRPr="00C757E2">
        <w:rPr>
          <w:rFonts w:ascii="Arial" w:hAnsi="Arial" w:cs="Arial"/>
          <w:sz w:val="20"/>
          <w:szCs w:val="20"/>
        </w:rPr>
        <w:t>wad/uwag</w:t>
      </w:r>
      <w:r w:rsidRPr="00C757E2">
        <w:rPr>
          <w:rFonts w:ascii="Arial" w:hAnsi="Arial" w:cs="Arial"/>
          <w:sz w:val="20"/>
          <w:szCs w:val="20"/>
        </w:rPr>
        <w:t xml:space="preserve"> stwierdzonych przy odbiorze </w:t>
      </w:r>
      <w:r w:rsidR="005B46FA" w:rsidRPr="00C757E2">
        <w:rPr>
          <w:rFonts w:ascii="Arial" w:hAnsi="Arial" w:cs="Arial"/>
          <w:sz w:val="20"/>
          <w:szCs w:val="20"/>
        </w:rPr>
        <w:t>Usługi</w:t>
      </w:r>
      <w:r w:rsidRPr="00C757E2">
        <w:rPr>
          <w:rFonts w:ascii="Arial" w:hAnsi="Arial" w:cs="Arial"/>
          <w:sz w:val="20"/>
          <w:szCs w:val="20"/>
        </w:rPr>
        <w:t xml:space="preserve"> lub</w:t>
      </w:r>
      <w:r w:rsidR="0030074E" w:rsidRPr="00C757E2">
        <w:rPr>
          <w:rFonts w:ascii="Arial" w:hAnsi="Arial" w:cs="Arial"/>
          <w:sz w:val="20"/>
          <w:szCs w:val="20"/>
        </w:rPr>
        <w:t xml:space="preserve"> </w:t>
      </w:r>
      <w:r w:rsidRPr="00C757E2">
        <w:rPr>
          <w:rFonts w:ascii="Arial" w:hAnsi="Arial" w:cs="Arial"/>
          <w:sz w:val="20"/>
          <w:szCs w:val="20"/>
        </w:rPr>
        <w:t xml:space="preserve">w okresie trwania gwarancji – w wysokości 0,2% wartości (ceny) netto za każdy dzień zwłoki, liczony od dnia wyznaczonego na usunięcie wad. Całkowita wysokość kar umownych za zwłoki w usunięciu przez </w:t>
      </w:r>
      <w:r w:rsidR="007A6ACA" w:rsidRPr="00C757E2">
        <w:rPr>
          <w:rFonts w:ascii="Arial" w:hAnsi="Arial" w:cs="Arial"/>
          <w:sz w:val="20"/>
          <w:szCs w:val="20"/>
        </w:rPr>
        <w:t>Wykonawcę</w:t>
      </w:r>
      <w:r w:rsidRPr="00C757E2">
        <w:rPr>
          <w:rFonts w:ascii="Arial" w:hAnsi="Arial" w:cs="Arial"/>
          <w:sz w:val="20"/>
          <w:szCs w:val="20"/>
        </w:rPr>
        <w:t xml:space="preserve"> wad stwierdzonych przy odbiorze </w:t>
      </w:r>
      <w:r w:rsidR="005B46FA" w:rsidRPr="00C757E2">
        <w:rPr>
          <w:rFonts w:ascii="Arial" w:hAnsi="Arial" w:cs="Arial"/>
          <w:sz w:val="20"/>
          <w:szCs w:val="20"/>
        </w:rPr>
        <w:t>Usługi</w:t>
      </w:r>
      <w:r w:rsidRPr="00C757E2">
        <w:rPr>
          <w:rFonts w:ascii="Arial" w:hAnsi="Arial" w:cs="Arial"/>
          <w:sz w:val="20"/>
          <w:szCs w:val="20"/>
        </w:rPr>
        <w:t xml:space="preserve">, nie może przekroczyć kwoty 20% wartości (ceny) netto </w:t>
      </w:r>
      <w:r w:rsidR="005B46FA" w:rsidRPr="00C757E2">
        <w:rPr>
          <w:rFonts w:ascii="Arial" w:hAnsi="Arial" w:cs="Arial"/>
          <w:sz w:val="20"/>
          <w:szCs w:val="20"/>
        </w:rPr>
        <w:t>Usługi</w:t>
      </w:r>
      <w:r w:rsidRPr="00C757E2">
        <w:rPr>
          <w:rFonts w:ascii="Arial" w:hAnsi="Arial" w:cs="Arial"/>
          <w:sz w:val="20"/>
          <w:szCs w:val="20"/>
        </w:rPr>
        <w:t>.</w:t>
      </w:r>
    </w:p>
    <w:p w14:paraId="79C42E55" w14:textId="6FF9D6F3" w:rsidR="00E62293" w:rsidRPr="00C757E2" w:rsidRDefault="00E62293" w:rsidP="00C757E2">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C757E2">
        <w:rPr>
          <w:rFonts w:ascii="Arial" w:hAnsi="Arial" w:cs="Arial"/>
          <w:sz w:val="20"/>
          <w:szCs w:val="20"/>
        </w:rPr>
        <w:t xml:space="preserve">Zamawiający zastrzega sobie prawo do odstąpienia od Umowy z winy </w:t>
      </w:r>
      <w:r w:rsidR="007A6ACA" w:rsidRPr="00C757E2">
        <w:rPr>
          <w:rFonts w:ascii="Arial" w:hAnsi="Arial" w:cs="Arial"/>
          <w:sz w:val="20"/>
          <w:szCs w:val="20"/>
        </w:rPr>
        <w:t>Wykonawcy</w:t>
      </w:r>
      <w:r w:rsidRPr="00C757E2">
        <w:rPr>
          <w:rFonts w:ascii="Arial" w:hAnsi="Arial" w:cs="Arial"/>
          <w:sz w:val="20"/>
          <w:szCs w:val="20"/>
        </w:rPr>
        <w:t xml:space="preserve"> ze skutkiem natychmiastowym w szczególności w przypadkach: </w:t>
      </w:r>
    </w:p>
    <w:p w14:paraId="1F3E17DF" w14:textId="77777777" w:rsidR="005B46FA" w:rsidRPr="00C757E2" w:rsidRDefault="005B46FA" w:rsidP="00C757E2">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C757E2">
        <w:rPr>
          <w:rFonts w:ascii="Arial" w:hAnsi="Arial" w:cs="Arial"/>
          <w:sz w:val="20"/>
          <w:szCs w:val="20"/>
        </w:rPr>
        <w:t>nienależytego wykonania przez Wykonawcę zobowiązań umownych,</w:t>
      </w:r>
    </w:p>
    <w:p w14:paraId="2C2686AD" w14:textId="77777777" w:rsidR="005B46FA" w:rsidRPr="00C757E2" w:rsidRDefault="005B46FA" w:rsidP="00C757E2">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C757E2">
        <w:rPr>
          <w:rFonts w:ascii="Arial" w:hAnsi="Arial" w:cs="Arial"/>
          <w:sz w:val="20"/>
          <w:szCs w:val="20"/>
        </w:rPr>
        <w:t>utracenia przez Wykonawcę zdolności do wykonania przedmiotu Umowy,</w:t>
      </w:r>
    </w:p>
    <w:p w14:paraId="45B78C19" w14:textId="48A046BF" w:rsidR="00E62293" w:rsidRPr="00C757E2" w:rsidRDefault="005B46FA" w:rsidP="00C757E2">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C757E2">
        <w:rPr>
          <w:rFonts w:ascii="Arial" w:hAnsi="Arial" w:cs="Arial"/>
          <w:sz w:val="20"/>
          <w:szCs w:val="20"/>
        </w:rPr>
        <w:t>nieuzasadnionych opóźnień w realizacji przedmiotu Umowy spowodowanych przez Wykonawcę,</w:t>
      </w:r>
    </w:p>
    <w:p w14:paraId="4EFFF343" w14:textId="7E2FEAC7" w:rsidR="00E9337F" w:rsidRPr="00C757E2" w:rsidRDefault="005F6C38" w:rsidP="00C757E2">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C757E2">
        <w:rPr>
          <w:rFonts w:ascii="Arial" w:hAnsi="Arial" w:cs="Arial"/>
          <w:sz w:val="20"/>
          <w:szCs w:val="20"/>
        </w:rPr>
        <w:t xml:space="preserve">Zastrzeżone w Umowie uprawnienia do odstąpienia od Umowy przez Zamawiającego </w:t>
      </w:r>
      <w:r w:rsidR="00CA412E" w:rsidRPr="00C757E2">
        <w:rPr>
          <w:rFonts w:ascii="Arial" w:hAnsi="Arial" w:cs="Arial"/>
          <w:sz w:val="20"/>
          <w:szCs w:val="20"/>
        </w:rPr>
        <w:t xml:space="preserve">                          </w:t>
      </w:r>
      <w:r w:rsidRPr="00C757E2">
        <w:rPr>
          <w:rFonts w:ascii="Arial" w:hAnsi="Arial" w:cs="Arial"/>
          <w:sz w:val="20"/>
          <w:szCs w:val="20"/>
        </w:rPr>
        <w:t xml:space="preserve">nie wyłączają prawa Zamawiającego od odstąpienia od Umowy na zasadach przewidzianych </w:t>
      </w:r>
      <w:r w:rsidR="00CA412E" w:rsidRPr="00C757E2">
        <w:rPr>
          <w:rFonts w:ascii="Arial" w:hAnsi="Arial" w:cs="Arial"/>
          <w:sz w:val="20"/>
          <w:szCs w:val="20"/>
        </w:rPr>
        <w:t xml:space="preserve">                </w:t>
      </w:r>
      <w:r w:rsidRPr="00C757E2">
        <w:rPr>
          <w:rFonts w:ascii="Arial" w:hAnsi="Arial" w:cs="Arial"/>
          <w:sz w:val="20"/>
          <w:szCs w:val="20"/>
        </w:rPr>
        <w:t>w Kodeksie cywilnym.</w:t>
      </w:r>
    </w:p>
    <w:p w14:paraId="6D327552" w14:textId="3BAEBDC4" w:rsidR="008C2B55" w:rsidRPr="00C757E2" w:rsidRDefault="00BC65DD" w:rsidP="00C757E2">
      <w:pPr>
        <w:numPr>
          <w:ilvl w:val="0"/>
          <w:numId w:val="17"/>
        </w:numPr>
        <w:suppressAutoHyphens/>
        <w:spacing w:before="40" w:after="40" w:line="276" w:lineRule="auto"/>
        <w:ind w:left="284" w:hanging="284"/>
        <w:contextualSpacing/>
        <w:jc w:val="both"/>
        <w:rPr>
          <w:rFonts w:ascii="Arial" w:eastAsia="Arial" w:hAnsi="Arial" w:cs="Arial"/>
          <w:sz w:val="20"/>
          <w:szCs w:val="20"/>
          <w:lang w:bidi="pl-PL"/>
        </w:rPr>
      </w:pPr>
      <w:r w:rsidRPr="00C757E2">
        <w:rPr>
          <w:rStyle w:val="FontStyle33"/>
          <w:sz w:val="20"/>
          <w:szCs w:val="20"/>
        </w:rPr>
        <w:t xml:space="preserve">Umowne uprawnienie do odstąpienia od Umowy przez Zamawiającego wygasa z upływem </w:t>
      </w:r>
      <w:r w:rsidRPr="00C757E2">
        <w:rPr>
          <w:rFonts w:ascii="Arial" w:hAnsi="Arial" w:cs="Arial"/>
          <w:sz w:val="20"/>
          <w:szCs w:val="20"/>
        </w:rPr>
        <w:t>90 dni               od dnia pozyskania informacji o przesłankach, o których mowa w ust. 4 powyżej</w:t>
      </w:r>
      <w:r w:rsidRPr="00C757E2">
        <w:rPr>
          <w:rStyle w:val="FontStyle33"/>
          <w:sz w:val="20"/>
          <w:szCs w:val="20"/>
        </w:rPr>
        <w:t xml:space="preserve">. </w:t>
      </w:r>
    </w:p>
    <w:p w14:paraId="1B52B322" w14:textId="5B4EA5AE" w:rsidR="00F341A9" w:rsidRPr="00C757E2" w:rsidRDefault="008C2B55" w:rsidP="00C757E2">
      <w:pPr>
        <w:numPr>
          <w:ilvl w:val="0"/>
          <w:numId w:val="17"/>
        </w:numPr>
        <w:autoSpaceDE w:val="0"/>
        <w:autoSpaceDN w:val="0"/>
        <w:adjustRightInd w:val="0"/>
        <w:spacing w:after="40" w:line="276" w:lineRule="auto"/>
        <w:ind w:left="284" w:hanging="284"/>
        <w:contextualSpacing/>
        <w:jc w:val="both"/>
        <w:rPr>
          <w:rStyle w:val="FontStyle17"/>
        </w:rPr>
      </w:pPr>
      <w:r w:rsidRPr="00C757E2">
        <w:rPr>
          <w:rFonts w:ascii="Arial" w:eastAsia="Arial" w:hAnsi="Arial" w:cs="Arial"/>
          <w:sz w:val="20"/>
          <w:szCs w:val="20"/>
          <w:lang w:bidi="pl-PL"/>
        </w:rPr>
        <w:t>Niezależnie od kar umownych Zamawiający może dochodzić odszkodowania na zasadach ogólnych Kodeksu cywilnego w przypadku, gdy poniesiona przez niego szkoda przekracza wysokość kar umownych.</w:t>
      </w:r>
    </w:p>
    <w:p w14:paraId="2C369C25" w14:textId="1C6BCAA1" w:rsidR="00A47FB2" w:rsidRPr="00C757E2" w:rsidRDefault="00A4769A" w:rsidP="00C757E2">
      <w:pPr>
        <w:pStyle w:val="Style8"/>
        <w:widowControl/>
        <w:spacing w:after="40" w:line="276" w:lineRule="auto"/>
        <w:contextualSpacing/>
        <w:jc w:val="center"/>
        <w:rPr>
          <w:rStyle w:val="FontStyle17"/>
          <w:b/>
        </w:rPr>
      </w:pPr>
      <w:r w:rsidRPr="00C757E2">
        <w:rPr>
          <w:rStyle w:val="FontStyle17"/>
          <w:b/>
        </w:rPr>
        <w:t>§</w:t>
      </w:r>
      <w:r w:rsidR="00FE609E" w:rsidRPr="00C757E2">
        <w:rPr>
          <w:rStyle w:val="FontStyle17"/>
          <w:b/>
        </w:rPr>
        <w:t>6</w:t>
      </w:r>
    </w:p>
    <w:p w14:paraId="461102BF" w14:textId="77777777" w:rsidR="00E955EB" w:rsidRPr="00C757E2" w:rsidRDefault="00A47FB2" w:rsidP="00C757E2">
      <w:pPr>
        <w:pStyle w:val="Style8"/>
        <w:widowControl/>
        <w:spacing w:after="40" w:line="276" w:lineRule="auto"/>
        <w:contextualSpacing/>
        <w:jc w:val="center"/>
        <w:rPr>
          <w:rStyle w:val="FontStyle17"/>
          <w:b/>
        </w:rPr>
      </w:pPr>
      <w:r w:rsidRPr="00C757E2">
        <w:rPr>
          <w:rStyle w:val="FontStyle17"/>
          <w:b/>
        </w:rPr>
        <w:t xml:space="preserve">Ochrona informacji </w:t>
      </w:r>
    </w:p>
    <w:p w14:paraId="0C2D957B" w14:textId="77777777" w:rsidR="00952768" w:rsidRPr="00952768" w:rsidRDefault="00952768" w:rsidP="00952768">
      <w:pPr>
        <w:widowControl w:val="0"/>
        <w:tabs>
          <w:tab w:val="left" w:pos="426"/>
        </w:tabs>
        <w:autoSpaceDE w:val="0"/>
        <w:autoSpaceDN w:val="0"/>
        <w:adjustRightInd w:val="0"/>
        <w:spacing w:before="80" w:after="60"/>
        <w:ind w:left="426" w:hanging="426"/>
        <w:jc w:val="both"/>
        <w:rPr>
          <w:rFonts w:ascii="Arial" w:eastAsia="Arial Unicode MS" w:hAnsi="Arial" w:cs="Arial"/>
          <w:sz w:val="20"/>
          <w:szCs w:val="20"/>
        </w:rPr>
      </w:pPr>
      <w:r>
        <w:rPr>
          <w:rFonts w:ascii="Arial" w:hAnsi="Arial" w:cs="Arial"/>
          <w:sz w:val="20"/>
          <w:szCs w:val="20"/>
        </w:rPr>
        <w:t>1.</w:t>
      </w:r>
      <w:r>
        <w:rPr>
          <w:rFonts w:ascii="Arial" w:hAnsi="Arial" w:cs="Arial"/>
          <w:sz w:val="20"/>
          <w:szCs w:val="20"/>
        </w:rPr>
        <w:tab/>
      </w:r>
      <w:r w:rsidRPr="00952768">
        <w:rPr>
          <w:rFonts w:ascii="Arial" w:hAnsi="Arial" w:cs="Arial"/>
          <w:sz w:val="20"/>
          <w:szCs w:val="20"/>
        </w:rPr>
        <w:t>Wykonawca</w:t>
      </w:r>
      <w:r w:rsidRPr="00952768">
        <w:rPr>
          <w:rFonts w:ascii="Arial" w:eastAsia="Arial Unicode MS" w:hAnsi="Arial" w:cs="Arial"/>
          <w:sz w:val="20"/>
          <w:szCs w:val="20"/>
        </w:rPr>
        <w:t xml:space="preserve">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BCC3F43"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2.</w:t>
      </w:r>
      <w:r w:rsidRPr="00952768">
        <w:rPr>
          <w:rFonts w:ascii="Arial" w:eastAsia="Arial Unicode MS" w:hAnsi="Arial" w:cs="Arial"/>
          <w:sz w:val="20"/>
          <w:szCs w:val="20"/>
        </w:rPr>
        <w:tab/>
        <w:t xml:space="preserve">Przez zobowiązanie do zachowania w tajemnicy informacji wskazanych w ust. 1 powyżej, Strony </w:t>
      </w:r>
      <w:r w:rsidRPr="00952768">
        <w:rPr>
          <w:rFonts w:ascii="Arial" w:eastAsia="Arial Unicode MS" w:hAnsi="Arial" w:cs="Arial"/>
          <w:sz w:val="20"/>
          <w:szCs w:val="20"/>
        </w:rPr>
        <w:lastRenderedPageBreak/>
        <w:t>rozumieją zakaz wykorzystywania, ujawniania oraz przekazywania tych informacji w jakikolwiek sposób oraz jakimkolwiek osobom trzecim, za wyjątkiem następujących sytuacji:</w:t>
      </w:r>
    </w:p>
    <w:p w14:paraId="75A3D44A" w14:textId="6E71C014" w:rsidR="00952768" w:rsidRDefault="00952768" w:rsidP="00952768">
      <w:pPr>
        <w:pStyle w:val="Akapitzlist"/>
        <w:widowControl w:val="0"/>
        <w:numPr>
          <w:ilvl w:val="0"/>
          <w:numId w:val="46"/>
        </w:numPr>
        <w:autoSpaceDE w:val="0"/>
        <w:autoSpaceDN w:val="0"/>
        <w:adjustRightInd w:val="0"/>
        <w:spacing w:before="80" w:after="60"/>
        <w:jc w:val="both"/>
        <w:rPr>
          <w:rFonts w:ascii="Arial" w:eastAsia="Arial Unicode MS" w:hAnsi="Arial" w:cs="Arial"/>
          <w:sz w:val="20"/>
          <w:szCs w:val="20"/>
        </w:rPr>
      </w:pPr>
      <w:r w:rsidRPr="00952768">
        <w:rPr>
          <w:rFonts w:ascii="Arial" w:eastAsia="Arial Unicode MS" w:hAnsi="Arial" w:cs="Arial"/>
          <w:sz w:val="20"/>
          <w:szCs w:val="20"/>
        </w:rPr>
        <w:t>ujawnienie lub wykorzystanie informacji jest konieczne do prawidłowego wykonania niniejszej Umowy i zgodne z tą umową lub</w:t>
      </w:r>
    </w:p>
    <w:p w14:paraId="29140AC1" w14:textId="2B523F2F" w:rsidR="00952768" w:rsidRDefault="00952768" w:rsidP="00952768">
      <w:pPr>
        <w:pStyle w:val="Akapitzlist"/>
        <w:widowControl w:val="0"/>
        <w:numPr>
          <w:ilvl w:val="0"/>
          <w:numId w:val="46"/>
        </w:numPr>
        <w:autoSpaceDE w:val="0"/>
        <w:autoSpaceDN w:val="0"/>
        <w:adjustRightInd w:val="0"/>
        <w:spacing w:before="80" w:after="60"/>
        <w:jc w:val="both"/>
        <w:rPr>
          <w:rFonts w:ascii="Arial" w:eastAsia="Arial Unicode MS" w:hAnsi="Arial" w:cs="Arial"/>
          <w:sz w:val="20"/>
          <w:szCs w:val="20"/>
        </w:rPr>
      </w:pPr>
      <w:r w:rsidRPr="00952768">
        <w:rPr>
          <w:rFonts w:ascii="Arial" w:eastAsia="Arial Unicode MS"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00ED48F0" w14:textId="5595CA30" w:rsidR="00952768" w:rsidRDefault="00952768" w:rsidP="00952768">
      <w:pPr>
        <w:pStyle w:val="Akapitzlist"/>
        <w:widowControl w:val="0"/>
        <w:numPr>
          <w:ilvl w:val="0"/>
          <w:numId w:val="46"/>
        </w:numPr>
        <w:autoSpaceDE w:val="0"/>
        <w:autoSpaceDN w:val="0"/>
        <w:adjustRightInd w:val="0"/>
        <w:spacing w:before="80" w:after="60"/>
        <w:jc w:val="both"/>
        <w:rPr>
          <w:rFonts w:ascii="Arial" w:eastAsia="Arial Unicode MS" w:hAnsi="Arial" w:cs="Arial"/>
          <w:sz w:val="20"/>
          <w:szCs w:val="20"/>
        </w:rPr>
      </w:pPr>
      <w:r w:rsidRPr="00952768">
        <w:rPr>
          <w:rFonts w:ascii="Arial" w:eastAsia="Arial Unicode MS"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A13C2DB" w14:textId="7D1288CC" w:rsidR="00952768" w:rsidRPr="00952768" w:rsidRDefault="00952768" w:rsidP="00952768">
      <w:pPr>
        <w:pStyle w:val="Akapitzlist"/>
        <w:widowControl w:val="0"/>
        <w:numPr>
          <w:ilvl w:val="0"/>
          <w:numId w:val="46"/>
        </w:numPr>
        <w:autoSpaceDE w:val="0"/>
        <w:autoSpaceDN w:val="0"/>
        <w:adjustRightInd w:val="0"/>
        <w:spacing w:before="80" w:after="60"/>
        <w:jc w:val="both"/>
        <w:rPr>
          <w:rFonts w:ascii="Arial" w:eastAsia="Arial Unicode MS" w:hAnsi="Arial" w:cs="Arial"/>
          <w:sz w:val="20"/>
          <w:szCs w:val="20"/>
        </w:rPr>
      </w:pPr>
      <w:r w:rsidRPr="00952768">
        <w:rPr>
          <w:rFonts w:ascii="Arial" w:eastAsia="Arial Unicode MS" w:hAnsi="Arial" w:cs="Arial"/>
          <w:sz w:val="20"/>
          <w:szCs w:val="20"/>
        </w:rPr>
        <w:t>Zamawiający wyraził Wykonawcy pisemną zgodę na ujawnienie lub wykorzystanie informacji w określonym celu, we wskazany przez Zamawiającego sposób.</w:t>
      </w:r>
    </w:p>
    <w:p w14:paraId="532710B8"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3.</w:t>
      </w:r>
      <w:r w:rsidRPr="00952768">
        <w:rPr>
          <w:rFonts w:ascii="Arial" w:eastAsia="Arial Unicode MS" w:hAnsi="Arial" w:cs="Arial"/>
          <w:sz w:val="20"/>
          <w:szCs w:val="20"/>
        </w:rPr>
        <w:tab/>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1CB93AED"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4.</w:t>
      </w:r>
      <w:r w:rsidRPr="00952768">
        <w:rPr>
          <w:rFonts w:ascii="Arial" w:eastAsia="Arial Unicode MS" w:hAnsi="Arial" w:cs="Arial"/>
          <w:sz w:val="20"/>
          <w:szCs w:val="20"/>
        </w:rPr>
        <w:tab/>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 </w:t>
      </w:r>
    </w:p>
    <w:p w14:paraId="09164A40"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5.</w:t>
      </w:r>
      <w:r w:rsidRPr="00952768">
        <w:rPr>
          <w:rFonts w:ascii="Arial" w:eastAsia="Arial Unicode MS" w:hAnsi="Arial" w:cs="Arial"/>
          <w:sz w:val="20"/>
          <w:szCs w:val="20"/>
        </w:rPr>
        <w:tab/>
        <w:t xml:space="preserve">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72B3CE9"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6.</w:t>
      </w:r>
      <w:r w:rsidRPr="00952768">
        <w:rPr>
          <w:rFonts w:ascii="Arial" w:eastAsia="Arial Unicode MS" w:hAnsi="Arial" w:cs="Arial"/>
          <w:sz w:val="20"/>
          <w:szCs w:val="20"/>
        </w:rPr>
        <w:tab/>
        <w:t>Zobowiązanie do zachowania w tajemnicy informacji wiąże w czasie obowiązywania niniejszej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0CC9150"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7.</w:t>
      </w:r>
      <w:r w:rsidRPr="00952768">
        <w:rPr>
          <w:rFonts w:ascii="Arial" w:eastAsia="Arial Unicode MS" w:hAnsi="Arial" w:cs="Arial"/>
          <w:sz w:val="20"/>
          <w:szCs w:val="20"/>
        </w:rPr>
        <w:tab/>
        <w:t>Nie później niż w terminie 3 (trzy) dni roboczych po upływie okresu ochrony o, którym mowa w ust. 6 powyżej Wykonawca oraz wszelkie osoby, którym Wykonawca przekazał Tajemnicę Przedsiębiorstwa zobowiązane są zwrócić Zamawiającego lub zniszczyć wszelkie materiały ją zawierające.</w:t>
      </w:r>
    </w:p>
    <w:p w14:paraId="12EF554D"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8.</w:t>
      </w:r>
      <w:r w:rsidRPr="00952768">
        <w:rPr>
          <w:rFonts w:ascii="Arial" w:eastAsia="Arial Unicode MS" w:hAnsi="Arial" w:cs="Arial"/>
          <w:sz w:val="20"/>
          <w:szCs w:val="20"/>
        </w:rPr>
        <w:tab/>
        <w:t xml:space="preserve">W przypadku nieuprawnionego wykorzystania, przekazania lub ujawnienia przez Wykonawcę Tajemnicy Przedsiębiorstwa, Zamawiający uprawniony jest do żądania od Wykonawcy zapłaty kary umownej w wysokości 100 000 zł ( słownie: sto tysięcy złotych)  za każdy przypadek nieuprawnionego wykorzystania, przekazania lub ujawnienia ww. informacji. Zapłata kary umownej </w:t>
      </w:r>
      <w:r w:rsidRPr="00952768">
        <w:rPr>
          <w:rFonts w:ascii="Arial" w:eastAsia="Arial Unicode MS" w:hAnsi="Arial" w:cs="Arial"/>
          <w:sz w:val="20"/>
          <w:szCs w:val="20"/>
        </w:rPr>
        <w:lastRenderedPageBreak/>
        <w:t>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02A81709"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9.</w:t>
      </w:r>
      <w:r w:rsidRPr="00952768">
        <w:rPr>
          <w:rFonts w:ascii="Arial" w:eastAsia="Arial Unicode MS" w:hAnsi="Arial" w:cs="Arial"/>
          <w:sz w:val="20"/>
          <w:szCs w:val="20"/>
        </w:rPr>
        <w:tab/>
        <w:t>W przypadku, gdy w związku z realizacją niniejszej Umowy, zaistnieje konieczność dostępu lub przekazania do Wykonawcy danych osobowych w rozumieniu obowiązujących przepisów o ochronie danych osobowych, Wykonawca zobowiązany jest do zawarcia ze Zleceniodawcą przed rozpoczęciem przetwarzania takich danych odpowiedniej, odrębnej umowy, której przedmiotem będą zasady i warunki ochrony oraz przetwarzania tych danych.</w:t>
      </w:r>
    </w:p>
    <w:p w14:paraId="05886042"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10.</w:t>
      </w:r>
      <w:r w:rsidRPr="00952768">
        <w:rPr>
          <w:rFonts w:ascii="Arial" w:eastAsia="Arial Unicode MS" w:hAnsi="Arial" w:cs="Arial"/>
          <w:sz w:val="20"/>
          <w:szCs w:val="20"/>
        </w:rPr>
        <w:tab/>
        <w:t>W przypadku, gdy w trakcie realizacji Umowy, zaistnieje konieczności dostępu lub przekazania Wykonawcy, w jakiejkolwiek formie, informacji stanowiących Tajemnicę Spółki  ORLEN Eko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 sp. z o.o.</w:t>
      </w:r>
    </w:p>
    <w:p w14:paraId="5BE168FE" w14:textId="77777777" w:rsidR="00952768" w:rsidRPr="00952768" w:rsidRDefault="00952768" w:rsidP="00952768">
      <w:pPr>
        <w:widowControl w:val="0"/>
        <w:autoSpaceDE w:val="0"/>
        <w:autoSpaceDN w:val="0"/>
        <w:adjustRightInd w:val="0"/>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11.</w:t>
      </w:r>
      <w:r w:rsidRPr="00952768">
        <w:rPr>
          <w:rFonts w:ascii="Arial" w:eastAsia="Arial Unicode MS" w:hAnsi="Arial" w:cs="Arial"/>
          <w:sz w:val="20"/>
          <w:szCs w:val="20"/>
        </w:rPr>
        <w:tab/>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7185BEC3" w14:textId="77777777" w:rsidR="00952768" w:rsidRDefault="00952768" w:rsidP="00952768">
      <w:pPr>
        <w:spacing w:before="80" w:after="60"/>
        <w:ind w:left="426" w:hanging="426"/>
        <w:jc w:val="both"/>
        <w:rPr>
          <w:rFonts w:ascii="Arial" w:eastAsia="Arial Unicode MS" w:hAnsi="Arial" w:cs="Arial"/>
          <w:sz w:val="20"/>
          <w:szCs w:val="20"/>
        </w:rPr>
      </w:pPr>
      <w:r w:rsidRPr="00952768">
        <w:rPr>
          <w:rFonts w:ascii="Arial" w:eastAsia="Arial Unicode MS" w:hAnsi="Arial" w:cs="Arial"/>
          <w:sz w:val="20"/>
          <w:szCs w:val="20"/>
        </w:rPr>
        <w:t xml:space="preserve">12. </w:t>
      </w:r>
      <w:r w:rsidRPr="00952768">
        <w:rPr>
          <w:rFonts w:ascii="Arial" w:hAnsi="Arial" w:cs="Arial"/>
          <w:sz w:val="20"/>
          <w:szCs w:val="20"/>
        </w:rPr>
        <w:t xml:space="preserve">Wykonawca </w:t>
      </w:r>
      <w:r w:rsidRPr="00952768">
        <w:rPr>
          <w:rFonts w:ascii="Arial" w:eastAsia="Arial Unicode MS" w:hAnsi="Arial" w:cs="Arial"/>
          <w:sz w:val="20"/>
          <w:szCs w:val="20"/>
        </w:rPr>
        <w:t>wyraża zgodę na ujawnienie przez Zamawiającego,  treści niniejszej Umowy oraz informacji i danych związanych z jej realizacją spółkom należącym do Grupy Kapitałowej ORLEN na zasadach powyżej przewidzianych.</w:t>
      </w:r>
    </w:p>
    <w:p w14:paraId="1BB6FBB8" w14:textId="0DCCC6AF" w:rsidR="00A47FB2" w:rsidRPr="00C757E2" w:rsidRDefault="00A4769A" w:rsidP="00C757E2">
      <w:pPr>
        <w:pStyle w:val="Standard"/>
        <w:spacing w:after="40" w:line="276" w:lineRule="auto"/>
        <w:contextualSpacing/>
        <w:jc w:val="center"/>
        <w:rPr>
          <w:rStyle w:val="FontStyle17"/>
        </w:rPr>
      </w:pPr>
      <w:r w:rsidRPr="00C757E2">
        <w:rPr>
          <w:rStyle w:val="FontStyle17"/>
          <w:b/>
        </w:rPr>
        <w:t>§</w:t>
      </w:r>
      <w:r w:rsidR="00FE609E" w:rsidRPr="00C757E2">
        <w:rPr>
          <w:rStyle w:val="FontStyle17"/>
          <w:b/>
        </w:rPr>
        <w:t>7</w:t>
      </w:r>
    </w:p>
    <w:p w14:paraId="55E38EA5" w14:textId="77777777" w:rsidR="00E955EB" w:rsidRPr="00C757E2" w:rsidRDefault="00E955EB" w:rsidP="00C757E2">
      <w:pPr>
        <w:pStyle w:val="Style8"/>
        <w:widowControl/>
        <w:spacing w:after="40" w:line="276" w:lineRule="auto"/>
        <w:contextualSpacing/>
        <w:jc w:val="center"/>
        <w:rPr>
          <w:rStyle w:val="FontStyle17"/>
          <w:b/>
        </w:rPr>
      </w:pPr>
      <w:r w:rsidRPr="00C757E2">
        <w:rPr>
          <w:rStyle w:val="FontStyle17"/>
          <w:b/>
        </w:rPr>
        <w:t>Obowiązek informacyjny</w:t>
      </w:r>
    </w:p>
    <w:p w14:paraId="15E430C0" w14:textId="5CE2D638" w:rsidR="0072678D" w:rsidRPr="00C757E2" w:rsidRDefault="0072678D" w:rsidP="00C757E2">
      <w:pPr>
        <w:numPr>
          <w:ilvl w:val="0"/>
          <w:numId w:val="5"/>
        </w:numPr>
        <w:spacing w:after="40" w:line="276" w:lineRule="auto"/>
        <w:contextualSpacing/>
        <w:jc w:val="both"/>
        <w:rPr>
          <w:rFonts w:ascii="Arial" w:hAnsi="Arial" w:cs="Arial"/>
          <w:sz w:val="20"/>
          <w:szCs w:val="20"/>
        </w:rPr>
      </w:pPr>
      <w:r w:rsidRPr="00C757E2">
        <w:rPr>
          <w:rFonts w:ascii="Arial" w:hAnsi="Arial" w:cs="Arial"/>
          <w:sz w:val="20"/>
          <w:szCs w:val="20"/>
        </w:rPr>
        <w:t xml:space="preserve">ORLEN Eko </w:t>
      </w:r>
      <w:r w:rsidR="00FE609E" w:rsidRPr="00C757E2">
        <w:rPr>
          <w:rFonts w:ascii="Arial" w:hAnsi="Arial" w:cs="Arial"/>
          <w:sz w:val="20"/>
          <w:szCs w:val="20"/>
        </w:rPr>
        <w:t>s</w:t>
      </w:r>
      <w:r w:rsidRPr="00C757E2">
        <w:rPr>
          <w:rFonts w:ascii="Arial" w:hAnsi="Arial" w:cs="Arial"/>
          <w:sz w:val="20"/>
          <w:szCs w:val="20"/>
        </w:rPr>
        <w:t xml:space="preserve">p. z o.o. przekazuje Klauzulę informacyjną stanowiącą </w:t>
      </w:r>
      <w:r w:rsidRPr="00C757E2">
        <w:rPr>
          <w:rFonts w:ascii="Arial" w:hAnsi="Arial" w:cs="Arial"/>
          <w:b/>
          <w:sz w:val="20"/>
          <w:szCs w:val="20"/>
        </w:rPr>
        <w:t xml:space="preserve">Załącznik nr </w:t>
      </w:r>
      <w:r w:rsidR="00BA4000" w:rsidRPr="00C757E2">
        <w:rPr>
          <w:rFonts w:ascii="Arial" w:hAnsi="Arial" w:cs="Arial"/>
          <w:b/>
          <w:sz w:val="20"/>
          <w:szCs w:val="20"/>
        </w:rPr>
        <w:t>3</w:t>
      </w:r>
      <w:r w:rsidRPr="00C757E2">
        <w:rPr>
          <w:rFonts w:ascii="Arial" w:hAnsi="Arial" w:cs="Arial"/>
          <w:sz w:val="20"/>
          <w:szCs w:val="20"/>
        </w:rPr>
        <w:t xml:space="preserve"> do Umowy </w:t>
      </w:r>
      <w:r w:rsidR="0026651F" w:rsidRPr="00C757E2">
        <w:rPr>
          <w:rFonts w:ascii="Arial" w:hAnsi="Arial" w:cs="Arial"/>
          <w:sz w:val="20"/>
          <w:szCs w:val="20"/>
        </w:rPr>
        <w:t>przedstawiającą szczegółowe</w:t>
      </w:r>
      <w:r w:rsidRPr="00C757E2">
        <w:rPr>
          <w:rFonts w:ascii="Arial" w:hAnsi="Arial" w:cs="Arial"/>
          <w:sz w:val="20"/>
          <w:szCs w:val="20"/>
        </w:rPr>
        <w:t xml:space="preserve"> informacje dotyczące przetwarzania danych osobowych w związku z zawieraną Umową. </w:t>
      </w:r>
    </w:p>
    <w:p w14:paraId="6E2F034C" w14:textId="77777777" w:rsidR="0072678D" w:rsidRPr="00C757E2" w:rsidRDefault="0072678D" w:rsidP="00C757E2">
      <w:pPr>
        <w:numPr>
          <w:ilvl w:val="0"/>
          <w:numId w:val="5"/>
        </w:numPr>
        <w:spacing w:after="40" w:line="276" w:lineRule="auto"/>
        <w:contextualSpacing/>
        <w:jc w:val="both"/>
        <w:rPr>
          <w:rFonts w:ascii="Arial" w:hAnsi="Arial" w:cs="Arial"/>
          <w:sz w:val="20"/>
          <w:szCs w:val="20"/>
        </w:rPr>
      </w:pPr>
      <w:r w:rsidRPr="00C757E2">
        <w:rPr>
          <w:rFonts w:ascii="Arial" w:hAnsi="Arial" w:cs="Arial"/>
          <w:sz w:val="20"/>
          <w:szCs w:val="20"/>
        </w:rPr>
        <w:t xml:space="preserve">Załączona Klauzula informacyjna stanowi wypełnienie obowiązku informacyjnego wynikającego z art. 13 Ogólnego Rozporządzenia Parlamentu Europejskiego i Rady (UE) 2016/679 z dn. 27 kwietnia 2016 r. w </w:t>
      </w:r>
      <w:r w:rsidR="0026651F" w:rsidRPr="00C757E2">
        <w:rPr>
          <w:rFonts w:ascii="Arial" w:hAnsi="Arial" w:cs="Arial"/>
          <w:sz w:val="20"/>
          <w:szCs w:val="20"/>
        </w:rPr>
        <w:t>sprawie ochrony</w:t>
      </w:r>
      <w:r w:rsidRPr="00C757E2">
        <w:rPr>
          <w:rFonts w:ascii="Arial" w:hAnsi="Arial" w:cs="Arial"/>
          <w:sz w:val="20"/>
          <w:szCs w:val="20"/>
        </w:rPr>
        <w:t xml:space="preserve"> osób fizycznych w związku z przetwarzaniem danych osobowych i w sprawie swobodnego przepływu takich danych (RODO), i ma zastosowanie do danych osobowych pozyskanych bezpośrednio od osób, których dotyczą.</w:t>
      </w:r>
    </w:p>
    <w:p w14:paraId="06D76F84" w14:textId="65973A93" w:rsidR="00031698" w:rsidRPr="00C757E2" w:rsidRDefault="0072678D" w:rsidP="00C757E2">
      <w:pPr>
        <w:numPr>
          <w:ilvl w:val="0"/>
          <w:numId w:val="5"/>
        </w:numPr>
        <w:spacing w:after="40" w:line="276" w:lineRule="auto"/>
        <w:contextualSpacing/>
        <w:jc w:val="both"/>
        <w:rPr>
          <w:rStyle w:val="FontStyle17"/>
        </w:rPr>
      </w:pPr>
      <w:r w:rsidRPr="00C757E2">
        <w:rPr>
          <w:rFonts w:ascii="Arial" w:hAnsi="Arial" w:cs="Arial"/>
          <w:sz w:val="20"/>
          <w:szCs w:val="20"/>
        </w:rPr>
        <w:t xml:space="preserve">W przypadku pozyskania przez ORLEN Eko </w:t>
      </w:r>
      <w:r w:rsidR="00053EAF">
        <w:rPr>
          <w:rFonts w:ascii="Arial" w:hAnsi="Arial" w:cs="Arial"/>
          <w:sz w:val="20"/>
          <w:szCs w:val="20"/>
        </w:rPr>
        <w:t>s</w:t>
      </w:r>
      <w:r w:rsidRPr="00C757E2">
        <w:rPr>
          <w:rFonts w:ascii="Arial" w:hAnsi="Arial" w:cs="Arial"/>
          <w:sz w:val="20"/>
          <w:szCs w:val="20"/>
        </w:rPr>
        <w:t xml:space="preserve">p. z o.o. danych osobowych poprzez przekazanie ich przez </w:t>
      </w:r>
      <w:r w:rsidR="007A6ACA" w:rsidRPr="00C757E2">
        <w:rPr>
          <w:rFonts w:ascii="Arial" w:hAnsi="Arial" w:cs="Arial"/>
          <w:sz w:val="20"/>
          <w:szCs w:val="20"/>
        </w:rPr>
        <w:t>Wykonawcę</w:t>
      </w:r>
      <w:r w:rsidRPr="00C757E2">
        <w:rPr>
          <w:rFonts w:ascii="Arial" w:hAnsi="Arial" w:cs="Arial"/>
          <w:sz w:val="20"/>
          <w:szCs w:val="20"/>
        </w:rPr>
        <w:t xml:space="preserve">, </w:t>
      </w:r>
      <w:r w:rsidR="007A6ACA" w:rsidRPr="00C757E2">
        <w:rPr>
          <w:rFonts w:ascii="Arial" w:hAnsi="Arial" w:cs="Arial"/>
          <w:sz w:val="20"/>
          <w:szCs w:val="20"/>
        </w:rPr>
        <w:t>Wykonawca</w:t>
      </w:r>
      <w:r w:rsidRPr="00C757E2">
        <w:rPr>
          <w:rFonts w:ascii="Arial" w:hAnsi="Arial" w:cs="Arial"/>
          <w:sz w:val="20"/>
          <w:szCs w:val="20"/>
        </w:rPr>
        <w:t xml:space="preserve"> zobowiązuje się do wypełnienia w imieniu ORLEN Eko </w:t>
      </w:r>
      <w:r w:rsidR="00CB2E25">
        <w:rPr>
          <w:rFonts w:ascii="Arial" w:hAnsi="Arial" w:cs="Arial"/>
          <w:sz w:val="20"/>
          <w:szCs w:val="20"/>
        </w:rPr>
        <w:t>s</w:t>
      </w:r>
      <w:r w:rsidRPr="00C757E2">
        <w:rPr>
          <w:rFonts w:ascii="Arial" w:hAnsi="Arial" w:cs="Arial"/>
          <w:sz w:val="20"/>
          <w:szCs w:val="20"/>
        </w:rPr>
        <w:t>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13298DB7" w14:textId="288581E8" w:rsidR="00F76A43" w:rsidRPr="00C757E2" w:rsidRDefault="00031698" w:rsidP="00C757E2">
      <w:pPr>
        <w:pStyle w:val="Style8"/>
        <w:widowControl/>
        <w:spacing w:after="40" w:line="276" w:lineRule="auto"/>
        <w:ind w:left="360"/>
        <w:contextualSpacing/>
        <w:jc w:val="center"/>
        <w:rPr>
          <w:rStyle w:val="FontStyle17"/>
          <w:b/>
        </w:rPr>
      </w:pPr>
      <w:r w:rsidRPr="00C757E2">
        <w:rPr>
          <w:rStyle w:val="FontStyle17"/>
          <w:b/>
        </w:rPr>
        <w:t>§</w:t>
      </w:r>
      <w:r w:rsidR="00B914C1" w:rsidRPr="00C757E2">
        <w:rPr>
          <w:rStyle w:val="FontStyle17"/>
          <w:b/>
        </w:rPr>
        <w:t>8</w:t>
      </w:r>
    </w:p>
    <w:p w14:paraId="07E8A53F" w14:textId="77777777" w:rsidR="00E955EB" w:rsidRPr="00C757E2" w:rsidRDefault="00E955EB" w:rsidP="00C757E2">
      <w:pPr>
        <w:pStyle w:val="Style8"/>
        <w:widowControl/>
        <w:spacing w:after="40" w:line="276" w:lineRule="auto"/>
        <w:ind w:left="360"/>
        <w:contextualSpacing/>
        <w:jc w:val="center"/>
        <w:rPr>
          <w:rStyle w:val="FontStyle17"/>
          <w:b/>
        </w:rPr>
      </w:pPr>
      <w:r w:rsidRPr="00C757E2">
        <w:rPr>
          <w:rStyle w:val="FontStyle17"/>
          <w:b/>
        </w:rPr>
        <w:t>Komunikacja zewnętrzna</w:t>
      </w:r>
    </w:p>
    <w:p w14:paraId="03180B8D" w14:textId="1999B178" w:rsidR="0072678D" w:rsidRPr="00C757E2" w:rsidRDefault="007A6ACA" w:rsidP="00C757E2">
      <w:pPr>
        <w:pStyle w:val="Default"/>
        <w:numPr>
          <w:ilvl w:val="0"/>
          <w:numId w:val="6"/>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Wykonawca</w:t>
      </w:r>
      <w:r w:rsidR="0072678D" w:rsidRPr="00C757E2">
        <w:rPr>
          <w:rFonts w:ascii="Arial" w:eastAsia="Arial Unicode MS" w:hAnsi="Arial" w:cs="Arial"/>
          <w:color w:val="auto"/>
          <w:sz w:val="20"/>
          <w:szCs w:val="20"/>
        </w:rPr>
        <w:t xml:space="preserve">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t>
      </w:r>
      <w:r w:rsidRPr="00C757E2">
        <w:rPr>
          <w:rFonts w:ascii="Arial" w:eastAsia="Arial Unicode MS" w:hAnsi="Arial" w:cs="Arial"/>
          <w:color w:val="auto"/>
          <w:sz w:val="20"/>
          <w:szCs w:val="20"/>
        </w:rPr>
        <w:t>Wykonawca</w:t>
      </w:r>
      <w:r w:rsidR="0072678D" w:rsidRPr="00C757E2">
        <w:rPr>
          <w:rFonts w:ascii="Arial" w:eastAsia="Arial Unicode MS" w:hAnsi="Arial" w:cs="Arial"/>
          <w:color w:val="auto"/>
          <w:sz w:val="20"/>
          <w:szCs w:val="20"/>
        </w:rPr>
        <w:t xml:space="preserve"> zobowiązuje się do przedłożenia do Zamawiającego, wraz z wnioskiem o wyrażenie zgody, projektu materiałów, w których takie dane miałyby zostać zamieszczone. </w:t>
      </w:r>
    </w:p>
    <w:p w14:paraId="4C7FD366" w14:textId="794EC9CB" w:rsidR="0072678D" w:rsidRPr="00C757E2" w:rsidRDefault="007A6ACA" w:rsidP="00C757E2">
      <w:pPr>
        <w:pStyle w:val="Default"/>
        <w:numPr>
          <w:ilvl w:val="0"/>
          <w:numId w:val="6"/>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Wykonawca</w:t>
      </w:r>
      <w:r w:rsidR="0072678D" w:rsidRPr="00C757E2">
        <w:rPr>
          <w:rFonts w:ascii="Arial" w:eastAsia="Arial Unicode MS" w:hAnsi="Arial" w:cs="Arial"/>
          <w:color w:val="auto"/>
          <w:sz w:val="20"/>
          <w:szCs w:val="20"/>
        </w:rPr>
        <w:t xml:space="preserve"> zobowiązuje się również do uzyskania uprzedniej pisemnej zgody Zamawiającego na przekazanie środkom masowego przekazu takim jak prasa, radio, TV, Internet jakichkolwiek informacji dotyczących niniejszej Umowy. W takim przypadku, </w:t>
      </w:r>
      <w:r w:rsidRPr="00C757E2">
        <w:rPr>
          <w:rFonts w:ascii="Arial" w:eastAsia="Arial Unicode MS" w:hAnsi="Arial" w:cs="Arial"/>
          <w:color w:val="auto"/>
          <w:sz w:val="20"/>
          <w:szCs w:val="20"/>
        </w:rPr>
        <w:t>Wykonawca</w:t>
      </w:r>
      <w:r w:rsidR="0072678D" w:rsidRPr="00C757E2">
        <w:rPr>
          <w:rFonts w:ascii="Arial" w:eastAsia="Arial Unicode MS" w:hAnsi="Arial" w:cs="Arial"/>
          <w:color w:val="auto"/>
          <w:sz w:val="20"/>
          <w:szCs w:val="20"/>
        </w:rPr>
        <w:t xml:space="preserve"> zobowiązuje </w:t>
      </w:r>
      <w:r w:rsidR="0072678D" w:rsidRPr="00C757E2">
        <w:rPr>
          <w:rFonts w:ascii="Arial" w:eastAsia="Arial Unicode MS" w:hAnsi="Arial" w:cs="Arial"/>
          <w:color w:val="auto"/>
          <w:sz w:val="20"/>
          <w:szCs w:val="20"/>
        </w:rPr>
        <w:lastRenderedPageBreak/>
        <w:t xml:space="preserve">się do przedłożenia do Zamawiającego, wraz z wnioskiem o wyrażenie zgody, treści </w:t>
      </w:r>
      <w:r w:rsidR="0026651F" w:rsidRPr="00C757E2">
        <w:rPr>
          <w:rFonts w:ascii="Arial" w:eastAsia="Arial Unicode MS" w:hAnsi="Arial" w:cs="Arial"/>
          <w:color w:val="auto"/>
          <w:sz w:val="20"/>
          <w:szCs w:val="20"/>
        </w:rPr>
        <w:t>informacji, jaka</w:t>
      </w:r>
      <w:r w:rsidR="0072678D" w:rsidRPr="00C757E2">
        <w:rPr>
          <w:rFonts w:ascii="Arial" w:eastAsia="Arial Unicode MS" w:hAnsi="Arial" w:cs="Arial"/>
          <w:color w:val="auto"/>
          <w:sz w:val="20"/>
          <w:szCs w:val="20"/>
        </w:rPr>
        <w:t xml:space="preserve"> miałaby zostać wykorzystana w środkach masowego przekazu. </w:t>
      </w:r>
    </w:p>
    <w:p w14:paraId="7DF05ADB" w14:textId="58D3C8F0" w:rsidR="00AB632F" w:rsidRPr="00C757E2" w:rsidRDefault="0072678D" w:rsidP="00C757E2">
      <w:pPr>
        <w:pStyle w:val="Default"/>
        <w:numPr>
          <w:ilvl w:val="0"/>
          <w:numId w:val="6"/>
        </w:numPr>
        <w:spacing w:after="40" w:line="276" w:lineRule="auto"/>
        <w:ind w:left="284" w:hanging="284"/>
        <w:contextualSpacing/>
        <w:jc w:val="both"/>
        <w:rPr>
          <w:rStyle w:val="FontStyle17"/>
          <w:color w:val="auto"/>
        </w:rPr>
      </w:pPr>
      <w:r w:rsidRPr="00C757E2">
        <w:rPr>
          <w:rFonts w:ascii="Arial" w:eastAsia="Arial Unicode MS" w:hAnsi="Arial" w:cs="Arial"/>
          <w:color w:val="auto"/>
          <w:sz w:val="20"/>
          <w:szCs w:val="20"/>
        </w:rPr>
        <w:t>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08DA6D96" w14:textId="0C477040" w:rsidR="00031698" w:rsidRPr="00C757E2" w:rsidRDefault="008435CD" w:rsidP="00C757E2">
      <w:pPr>
        <w:pStyle w:val="Style8"/>
        <w:widowControl/>
        <w:spacing w:after="40" w:line="276" w:lineRule="auto"/>
        <w:contextualSpacing/>
        <w:jc w:val="center"/>
        <w:rPr>
          <w:rStyle w:val="FontStyle17"/>
          <w:b/>
        </w:rPr>
      </w:pPr>
      <w:r w:rsidRPr="00C757E2">
        <w:rPr>
          <w:rStyle w:val="FontStyle17"/>
          <w:b/>
        </w:rPr>
        <w:t>§</w:t>
      </w:r>
      <w:r w:rsidR="00B914C1" w:rsidRPr="00C757E2">
        <w:rPr>
          <w:rStyle w:val="FontStyle17"/>
          <w:b/>
        </w:rPr>
        <w:t>9</w:t>
      </w:r>
    </w:p>
    <w:p w14:paraId="3EAAC7DE" w14:textId="77777777" w:rsidR="00E955EB" w:rsidRPr="00C757E2" w:rsidRDefault="00E955EB" w:rsidP="00C757E2">
      <w:pPr>
        <w:pStyle w:val="Style8"/>
        <w:widowControl/>
        <w:spacing w:after="40" w:line="276" w:lineRule="auto"/>
        <w:contextualSpacing/>
        <w:jc w:val="center"/>
        <w:rPr>
          <w:rStyle w:val="FontStyle17"/>
          <w:b/>
        </w:rPr>
      </w:pPr>
      <w:r w:rsidRPr="00C757E2">
        <w:rPr>
          <w:rStyle w:val="FontStyle17"/>
          <w:b/>
        </w:rPr>
        <w:t>Siła wyższa</w:t>
      </w:r>
    </w:p>
    <w:p w14:paraId="38C26837" w14:textId="77777777" w:rsidR="00E955EB" w:rsidRPr="00C757E2" w:rsidRDefault="00E955EB" w:rsidP="00C757E2">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 xml:space="preserve">Żadna ze Stron nie ponosi odpowiedzialności za niewykonanie lub nienależyte wykonanie Umowy oraz za jakiekolwiek szkody spowodowane wystąpieniem zdarzenia Siły Wyższej. </w:t>
      </w:r>
    </w:p>
    <w:p w14:paraId="1524D449" w14:textId="77777777" w:rsidR="00E955EB" w:rsidRPr="00C757E2" w:rsidRDefault="00E955EB" w:rsidP="00C757E2">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 xml:space="preserve">Wystąpienie zdarzenia Siły Wyższej oraz jego wpływ na wykonanie Umowy i powstanie szkody musi być wykazane przez Stronę powołującą się na Siłę Wyższą i potwierdzone przez drugą Stronę. </w:t>
      </w:r>
    </w:p>
    <w:p w14:paraId="40F0A0E1" w14:textId="77777777" w:rsidR="00E955EB" w:rsidRPr="00C757E2" w:rsidRDefault="00E955EB" w:rsidP="00C757E2">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 xml:space="preserve">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t>
      </w:r>
      <w:r w:rsidR="0026651F" w:rsidRPr="00C757E2">
        <w:rPr>
          <w:rFonts w:ascii="Arial" w:eastAsia="Arial Unicode MS" w:hAnsi="Arial" w:cs="Arial"/>
          <w:color w:val="auto"/>
          <w:sz w:val="20"/>
          <w:szCs w:val="20"/>
        </w:rPr>
        <w:t>wyniku, którego</w:t>
      </w:r>
      <w:r w:rsidRPr="00C757E2">
        <w:rPr>
          <w:rFonts w:ascii="Arial" w:eastAsia="Arial Unicode MS" w:hAnsi="Arial" w:cs="Arial"/>
          <w:color w:val="auto"/>
          <w:sz w:val="20"/>
          <w:szCs w:val="20"/>
        </w:rPr>
        <w:t xml:space="preserve">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6A589F98" w14:textId="77777777" w:rsidR="00E955EB" w:rsidRPr="00C757E2" w:rsidRDefault="00E955EB" w:rsidP="00C757E2">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 xml:space="preserve">Ta ze Stron, która nie jest w stanie wywiązać się ze swoich zobowiązań z powodu działania Siły Wyższej, zobowiązana będzie do: </w:t>
      </w:r>
    </w:p>
    <w:p w14:paraId="64EF6B79" w14:textId="77777777" w:rsidR="00E955EB" w:rsidRPr="00C757E2" w:rsidRDefault="00E955EB" w:rsidP="00C757E2">
      <w:pPr>
        <w:pStyle w:val="Default"/>
        <w:numPr>
          <w:ilvl w:val="0"/>
          <w:numId w:val="8"/>
        </w:numPr>
        <w:spacing w:after="40" w:line="276" w:lineRule="auto"/>
        <w:ind w:left="567" w:hanging="283"/>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niezwłocznego powiadomienia drugiej Strony o tym fakcie, n</w:t>
      </w:r>
      <w:r w:rsidR="00D10E12" w:rsidRPr="00C757E2">
        <w:rPr>
          <w:rFonts w:ascii="Arial" w:eastAsia="Arial Unicode MS" w:hAnsi="Arial" w:cs="Arial"/>
          <w:color w:val="auto"/>
          <w:sz w:val="20"/>
          <w:szCs w:val="20"/>
        </w:rPr>
        <w:t>ie później niż w ciągu 7 dni od </w:t>
      </w:r>
      <w:r w:rsidRPr="00C757E2">
        <w:rPr>
          <w:rFonts w:ascii="Arial" w:eastAsia="Arial Unicode MS" w:hAnsi="Arial" w:cs="Arial"/>
          <w:color w:val="auto"/>
          <w:sz w:val="20"/>
          <w:szCs w:val="20"/>
        </w:rPr>
        <w:t>zaistnienia takiego zdarzenia,</w:t>
      </w:r>
    </w:p>
    <w:p w14:paraId="4FFAF851" w14:textId="77777777" w:rsidR="00E955EB" w:rsidRPr="00C757E2" w:rsidRDefault="00E955EB" w:rsidP="00C757E2">
      <w:pPr>
        <w:pStyle w:val="Default"/>
        <w:numPr>
          <w:ilvl w:val="0"/>
          <w:numId w:val="8"/>
        </w:numPr>
        <w:spacing w:after="40" w:line="276" w:lineRule="auto"/>
        <w:ind w:left="567" w:hanging="283"/>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 xml:space="preserve">przedstawienia na powyższe wiarygodnych dowodów. </w:t>
      </w:r>
    </w:p>
    <w:p w14:paraId="6A1522D3" w14:textId="77777777" w:rsidR="00E955EB" w:rsidRPr="00C757E2" w:rsidRDefault="00E955EB" w:rsidP="00C757E2">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757E2">
        <w:rPr>
          <w:rFonts w:ascii="Arial" w:eastAsia="Arial Unicode MS" w:hAnsi="Arial" w:cs="Arial"/>
          <w:color w:val="auto"/>
          <w:sz w:val="20"/>
          <w:szCs w:val="20"/>
        </w:rPr>
        <w:t>Gdy działanie Siły Wyższej ustanie, druga ze Stron powinna zostać powiadomiona o tym fakcie nie</w:t>
      </w:r>
      <w:r w:rsidR="00031698" w:rsidRPr="00C757E2">
        <w:rPr>
          <w:rFonts w:ascii="Arial" w:eastAsia="Arial Unicode MS" w:hAnsi="Arial" w:cs="Arial"/>
          <w:color w:val="auto"/>
          <w:sz w:val="20"/>
          <w:szCs w:val="20"/>
        </w:rPr>
        <w:t xml:space="preserve">zwłocznie, nie później jednak </w:t>
      </w:r>
      <w:r w:rsidRPr="00C757E2">
        <w:rPr>
          <w:rFonts w:ascii="Arial" w:eastAsia="Arial Unicode MS" w:hAnsi="Arial" w:cs="Arial"/>
          <w:color w:val="auto"/>
          <w:sz w:val="20"/>
          <w:szCs w:val="20"/>
        </w:rPr>
        <w:t xml:space="preserve">niż w terminie 7 dni. Niedopełnienie powyższego wymogu spowoduje utratę prawa do powoływania się na wystąpienie zdarzenia Siły Wyższej. </w:t>
      </w:r>
    </w:p>
    <w:p w14:paraId="5A9A5179" w14:textId="421E162F" w:rsidR="00CA412E" w:rsidRPr="00C757E2" w:rsidRDefault="00E955EB" w:rsidP="00C757E2">
      <w:pPr>
        <w:pStyle w:val="Default"/>
        <w:numPr>
          <w:ilvl w:val="0"/>
          <w:numId w:val="7"/>
        </w:numPr>
        <w:spacing w:after="40" w:line="276" w:lineRule="auto"/>
        <w:ind w:left="284" w:hanging="284"/>
        <w:contextualSpacing/>
        <w:jc w:val="both"/>
        <w:rPr>
          <w:rStyle w:val="FontStyle17"/>
          <w:rFonts w:eastAsia="Arial Unicode MS"/>
          <w:color w:val="auto"/>
        </w:rPr>
      </w:pPr>
      <w:r w:rsidRPr="00C757E2">
        <w:rPr>
          <w:rFonts w:ascii="Arial" w:eastAsia="Arial Unicode MS" w:hAnsi="Arial" w:cs="Arial"/>
          <w:color w:val="auto"/>
          <w:sz w:val="20"/>
          <w:szCs w:val="20"/>
        </w:rPr>
        <w:t xml:space="preserve">W przypadku uzasadnionego powołania się na Siłę Wyższą oraz braku możliwości dalszego wykonywania Umowy spowodowanego wystąpieniem zdarzenia Siły Wyższej </w:t>
      </w:r>
      <w:r w:rsidR="006D1240" w:rsidRPr="00C757E2">
        <w:rPr>
          <w:rFonts w:ascii="Arial" w:eastAsia="Arial Unicode MS" w:hAnsi="Arial" w:cs="Arial"/>
          <w:color w:val="auto"/>
          <w:sz w:val="20"/>
          <w:szCs w:val="20"/>
        </w:rPr>
        <w:t>Zamawiający</w:t>
      </w:r>
      <w:r w:rsidRPr="00C757E2">
        <w:rPr>
          <w:rFonts w:ascii="Arial" w:eastAsia="Arial Unicode MS" w:hAnsi="Arial" w:cs="Arial"/>
          <w:color w:val="auto"/>
          <w:sz w:val="20"/>
          <w:szCs w:val="20"/>
        </w:rPr>
        <w:t xml:space="preserve"> zapłaci </w:t>
      </w:r>
      <w:r w:rsidR="007A6ACA" w:rsidRPr="00C757E2">
        <w:rPr>
          <w:rFonts w:ascii="Arial" w:eastAsia="Arial Unicode MS" w:hAnsi="Arial" w:cs="Arial"/>
          <w:color w:val="auto"/>
          <w:sz w:val="20"/>
          <w:szCs w:val="20"/>
        </w:rPr>
        <w:t>Wykonawcy</w:t>
      </w:r>
      <w:r w:rsidRPr="00C757E2">
        <w:rPr>
          <w:rFonts w:ascii="Arial" w:eastAsia="Arial Unicode MS" w:hAnsi="Arial" w:cs="Arial"/>
          <w:color w:val="auto"/>
          <w:sz w:val="20"/>
          <w:szCs w:val="20"/>
        </w:rPr>
        <w:t xml:space="preserve"> za </w:t>
      </w:r>
      <w:r w:rsidR="00031698" w:rsidRPr="00C757E2">
        <w:rPr>
          <w:rFonts w:ascii="Arial" w:eastAsia="Arial Unicode MS" w:hAnsi="Arial" w:cs="Arial"/>
          <w:color w:val="auto"/>
          <w:sz w:val="20"/>
          <w:szCs w:val="20"/>
        </w:rPr>
        <w:t>U</w:t>
      </w:r>
      <w:r w:rsidRPr="00C757E2">
        <w:rPr>
          <w:rFonts w:ascii="Arial" w:eastAsia="Arial Unicode MS" w:hAnsi="Arial" w:cs="Arial"/>
          <w:color w:val="auto"/>
          <w:sz w:val="20"/>
          <w:szCs w:val="20"/>
        </w:rPr>
        <w:t xml:space="preserve">sługi wykonane do daty wystąpienia zdarzenia Siły Wyższej uwzględniając przy ich rozliczeniu zasady określone w Umowie. </w:t>
      </w:r>
    </w:p>
    <w:p w14:paraId="07160FFF" w14:textId="343AF547" w:rsidR="00F76A43" w:rsidRPr="00C757E2" w:rsidRDefault="00031698" w:rsidP="00C757E2">
      <w:pPr>
        <w:pStyle w:val="Style8"/>
        <w:widowControl/>
        <w:spacing w:after="40" w:line="276" w:lineRule="auto"/>
        <w:contextualSpacing/>
        <w:jc w:val="center"/>
        <w:rPr>
          <w:rStyle w:val="FontStyle17"/>
          <w:b/>
        </w:rPr>
      </w:pPr>
      <w:r w:rsidRPr="00C757E2">
        <w:rPr>
          <w:rStyle w:val="FontStyle17"/>
          <w:b/>
        </w:rPr>
        <w:t>§</w:t>
      </w:r>
      <w:r w:rsidR="002A6C32" w:rsidRPr="00C757E2">
        <w:rPr>
          <w:rStyle w:val="FontStyle17"/>
          <w:b/>
        </w:rPr>
        <w:t>1</w:t>
      </w:r>
      <w:r w:rsidR="00B914C1" w:rsidRPr="00C757E2">
        <w:rPr>
          <w:rStyle w:val="FontStyle17"/>
          <w:b/>
        </w:rPr>
        <w:t>0</w:t>
      </w:r>
    </w:p>
    <w:p w14:paraId="11514D01" w14:textId="77777777" w:rsidR="00E955EB" w:rsidRPr="00C757E2" w:rsidRDefault="00E955EB" w:rsidP="00C757E2">
      <w:pPr>
        <w:pStyle w:val="Style8"/>
        <w:widowControl/>
        <w:spacing w:after="40" w:line="276" w:lineRule="auto"/>
        <w:contextualSpacing/>
        <w:jc w:val="center"/>
        <w:rPr>
          <w:rStyle w:val="FontStyle17"/>
          <w:b/>
        </w:rPr>
      </w:pPr>
      <w:r w:rsidRPr="00C757E2">
        <w:rPr>
          <w:rStyle w:val="FontStyle17"/>
          <w:b/>
        </w:rPr>
        <w:t xml:space="preserve">Klauzula antykorupcyjna </w:t>
      </w:r>
    </w:p>
    <w:p w14:paraId="7703E305" w14:textId="77777777" w:rsidR="00CA412E" w:rsidRPr="00C757E2" w:rsidRDefault="005F6270" w:rsidP="00C757E2">
      <w:pPr>
        <w:numPr>
          <w:ilvl w:val="0"/>
          <w:numId w:val="3"/>
        </w:numPr>
        <w:spacing w:after="40" w:line="276" w:lineRule="auto"/>
        <w:ind w:left="284" w:hanging="284"/>
        <w:contextualSpacing/>
        <w:jc w:val="both"/>
        <w:rPr>
          <w:rFonts w:ascii="Arial" w:hAnsi="Arial" w:cs="Arial"/>
          <w:sz w:val="20"/>
          <w:szCs w:val="20"/>
        </w:rPr>
      </w:pPr>
      <w:r w:rsidRPr="00C757E2">
        <w:rPr>
          <w:rFonts w:ascii="Arial" w:hAnsi="Arial" w:cs="Arial"/>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2937D7" w14:textId="77777777" w:rsidR="005F6270" w:rsidRPr="00C757E2" w:rsidRDefault="005F6270" w:rsidP="00C757E2">
      <w:pPr>
        <w:numPr>
          <w:ilvl w:val="0"/>
          <w:numId w:val="3"/>
        </w:numPr>
        <w:spacing w:after="40" w:line="276" w:lineRule="auto"/>
        <w:ind w:left="284" w:hanging="284"/>
        <w:contextualSpacing/>
        <w:jc w:val="both"/>
        <w:rPr>
          <w:rFonts w:ascii="Arial" w:hAnsi="Arial" w:cs="Arial"/>
          <w:sz w:val="20"/>
          <w:szCs w:val="20"/>
        </w:rPr>
      </w:pPr>
      <w:r w:rsidRPr="00C757E2">
        <w:rPr>
          <w:rFonts w:ascii="Arial" w:hAnsi="Arial" w:cs="Arial"/>
          <w:sz w:val="20"/>
          <w:szCs w:val="20"/>
        </w:rPr>
        <w:t xml:space="preserve"> Każda ze Stron zaświadcza, że wdrożyła procedury przeciwdziałania korupcji </w:t>
      </w:r>
      <w:r w:rsidRPr="00C757E2">
        <w:rPr>
          <w:rFonts w:ascii="Arial" w:hAnsi="Arial" w:cs="Arial"/>
          <w:sz w:val="20"/>
          <w:szCs w:val="20"/>
        </w:rPr>
        <w:br/>
        <w:t>i konfliktowi interesów</w:t>
      </w:r>
      <w:r w:rsidR="001A162E" w:rsidRPr="00C757E2">
        <w:rPr>
          <w:rFonts w:ascii="Arial" w:hAnsi="Arial" w:cs="Arial"/>
          <w:sz w:val="20"/>
          <w:szCs w:val="20"/>
        </w:rPr>
        <w:t>.</w:t>
      </w:r>
      <w:r w:rsidRPr="00C757E2">
        <w:rPr>
          <w:rFonts w:ascii="Arial" w:hAnsi="Arial" w:cs="Arial"/>
          <w:sz w:val="20"/>
          <w:szCs w:val="20"/>
        </w:rPr>
        <w:t>.</w:t>
      </w:r>
    </w:p>
    <w:p w14:paraId="27502B38" w14:textId="0D5800DB" w:rsidR="00CA412E" w:rsidRPr="00C757E2" w:rsidRDefault="005F6270" w:rsidP="00C757E2">
      <w:pPr>
        <w:numPr>
          <w:ilvl w:val="0"/>
          <w:numId w:val="3"/>
        </w:numPr>
        <w:spacing w:after="40" w:line="276" w:lineRule="auto"/>
        <w:ind w:left="284" w:hanging="284"/>
        <w:contextualSpacing/>
        <w:jc w:val="both"/>
        <w:rPr>
          <w:rFonts w:ascii="Arial" w:hAnsi="Arial" w:cs="Arial"/>
          <w:sz w:val="20"/>
          <w:szCs w:val="20"/>
        </w:rPr>
      </w:pPr>
      <w:r w:rsidRPr="00C757E2">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996BD6A" w14:textId="77777777" w:rsidR="005F6270" w:rsidRPr="00C757E2" w:rsidRDefault="005F6270" w:rsidP="00C757E2">
      <w:pPr>
        <w:numPr>
          <w:ilvl w:val="0"/>
          <w:numId w:val="3"/>
        </w:numPr>
        <w:spacing w:after="40" w:line="276" w:lineRule="auto"/>
        <w:ind w:left="284" w:hanging="284"/>
        <w:contextualSpacing/>
        <w:jc w:val="both"/>
        <w:rPr>
          <w:rFonts w:ascii="Arial" w:hAnsi="Arial" w:cs="Arial"/>
          <w:sz w:val="20"/>
          <w:szCs w:val="20"/>
        </w:rPr>
      </w:pPr>
      <w:r w:rsidRPr="00C757E2">
        <w:rPr>
          <w:rFonts w:ascii="Arial" w:hAnsi="Arial" w:cs="Arial"/>
          <w:sz w:val="20"/>
          <w:szCs w:val="20"/>
        </w:rPr>
        <w:t xml:space="preserve">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6ED5C95" w14:textId="77777777" w:rsidR="005F6270" w:rsidRPr="00C757E2" w:rsidRDefault="005F6270" w:rsidP="00C757E2">
      <w:pPr>
        <w:numPr>
          <w:ilvl w:val="0"/>
          <w:numId w:val="2"/>
        </w:numPr>
        <w:spacing w:after="40" w:line="276" w:lineRule="auto"/>
        <w:ind w:hanging="371"/>
        <w:contextualSpacing/>
        <w:jc w:val="both"/>
        <w:rPr>
          <w:rFonts w:ascii="Arial" w:hAnsi="Arial" w:cs="Arial"/>
          <w:sz w:val="20"/>
          <w:szCs w:val="20"/>
        </w:rPr>
      </w:pPr>
      <w:r w:rsidRPr="00C757E2">
        <w:rPr>
          <w:rFonts w:ascii="Arial" w:hAnsi="Arial" w:cs="Arial"/>
          <w:sz w:val="20"/>
          <w:szCs w:val="20"/>
        </w:rPr>
        <w:t>członkowi zarządu, dyrektorowi, pracownikowi, ani agentowi Strony lub któregokolwiek kontrolowanego lub powiązanego podmiotu gospodarczego Stron,</w:t>
      </w:r>
    </w:p>
    <w:p w14:paraId="4B058822" w14:textId="77777777" w:rsidR="005F6270" w:rsidRPr="00C757E2" w:rsidRDefault="005F6270" w:rsidP="00C757E2">
      <w:pPr>
        <w:numPr>
          <w:ilvl w:val="0"/>
          <w:numId w:val="2"/>
        </w:numPr>
        <w:spacing w:after="40" w:line="276" w:lineRule="auto"/>
        <w:ind w:hanging="371"/>
        <w:contextualSpacing/>
        <w:jc w:val="both"/>
        <w:rPr>
          <w:rFonts w:ascii="Arial" w:hAnsi="Arial" w:cs="Arial"/>
          <w:sz w:val="20"/>
          <w:szCs w:val="20"/>
        </w:rPr>
      </w:pPr>
      <w:r w:rsidRPr="00C757E2">
        <w:rPr>
          <w:rFonts w:ascii="Arial" w:hAnsi="Arial" w:cs="Arial"/>
          <w:sz w:val="20"/>
          <w:szCs w:val="20"/>
        </w:rPr>
        <w:lastRenderedPageBreak/>
        <w:t xml:space="preserve">funkcjonariuszowi publicznemu, </w:t>
      </w:r>
      <w:r w:rsidR="0026651F" w:rsidRPr="00C757E2">
        <w:rPr>
          <w:rFonts w:ascii="Arial" w:hAnsi="Arial" w:cs="Arial"/>
          <w:sz w:val="20"/>
          <w:szCs w:val="20"/>
        </w:rPr>
        <w:t>rozumianemu, jako</w:t>
      </w:r>
      <w:r w:rsidRPr="00C757E2">
        <w:rPr>
          <w:rFonts w:ascii="Arial" w:hAnsi="Arial" w:cs="Arial"/>
          <w:sz w:val="20"/>
          <w:szCs w:val="20"/>
        </w:rPr>
        <w:t xml:space="preserve">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E446F8C" w14:textId="77777777" w:rsidR="005F6270" w:rsidRPr="00C757E2" w:rsidRDefault="005F6270" w:rsidP="00C757E2">
      <w:pPr>
        <w:numPr>
          <w:ilvl w:val="0"/>
          <w:numId w:val="2"/>
        </w:numPr>
        <w:spacing w:after="40" w:line="276" w:lineRule="auto"/>
        <w:ind w:hanging="371"/>
        <w:contextualSpacing/>
        <w:jc w:val="both"/>
        <w:rPr>
          <w:rFonts w:ascii="Arial" w:hAnsi="Arial" w:cs="Arial"/>
          <w:sz w:val="20"/>
          <w:szCs w:val="20"/>
        </w:rPr>
      </w:pPr>
      <w:r w:rsidRPr="00C757E2">
        <w:rPr>
          <w:rFonts w:ascii="Arial" w:hAnsi="Arial" w:cs="Arial"/>
          <w:sz w:val="20"/>
          <w:szCs w:val="20"/>
        </w:rPr>
        <w:t xml:space="preserve">partii politycznej, członkowi partii politycznej, ani kandydatowi na urząd państwowy; </w:t>
      </w:r>
    </w:p>
    <w:p w14:paraId="1278169E" w14:textId="77777777" w:rsidR="005F6270" w:rsidRPr="00C757E2" w:rsidRDefault="005F6270" w:rsidP="00C757E2">
      <w:pPr>
        <w:numPr>
          <w:ilvl w:val="0"/>
          <w:numId w:val="2"/>
        </w:numPr>
        <w:spacing w:after="40" w:line="276" w:lineRule="auto"/>
        <w:ind w:hanging="371"/>
        <w:contextualSpacing/>
        <w:jc w:val="both"/>
        <w:rPr>
          <w:rFonts w:ascii="Arial" w:hAnsi="Arial" w:cs="Arial"/>
          <w:sz w:val="20"/>
          <w:szCs w:val="20"/>
        </w:rPr>
      </w:pPr>
      <w:r w:rsidRPr="00C757E2">
        <w:rPr>
          <w:rFonts w:ascii="Arial" w:hAnsi="Arial" w:cs="Arial"/>
          <w:sz w:val="20"/>
          <w:szCs w:val="20"/>
        </w:rPr>
        <w:t xml:space="preserve">agentowi ani pośrednikowi w zamian za opłacenie kogokolwiek z wyżej wymienionych; ani też </w:t>
      </w:r>
    </w:p>
    <w:p w14:paraId="24086D30" w14:textId="77777777" w:rsidR="00CA412E" w:rsidRPr="00C757E2" w:rsidRDefault="005F6270" w:rsidP="00C757E2">
      <w:pPr>
        <w:numPr>
          <w:ilvl w:val="0"/>
          <w:numId w:val="2"/>
        </w:numPr>
        <w:spacing w:after="40" w:line="276" w:lineRule="auto"/>
        <w:ind w:hanging="371"/>
        <w:contextualSpacing/>
        <w:jc w:val="both"/>
        <w:rPr>
          <w:rFonts w:ascii="Arial" w:hAnsi="Arial" w:cs="Arial"/>
          <w:sz w:val="20"/>
          <w:szCs w:val="20"/>
        </w:rPr>
      </w:pPr>
      <w:r w:rsidRPr="00C757E2">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2519058" w14:textId="77777777" w:rsidR="005F6270" w:rsidRPr="00C757E2" w:rsidRDefault="005F6270" w:rsidP="00C757E2">
      <w:pPr>
        <w:numPr>
          <w:ilvl w:val="0"/>
          <w:numId w:val="3"/>
        </w:numPr>
        <w:spacing w:after="40" w:line="276" w:lineRule="auto"/>
        <w:ind w:left="284" w:hanging="284"/>
        <w:contextualSpacing/>
        <w:jc w:val="both"/>
        <w:rPr>
          <w:rFonts w:ascii="Arial" w:hAnsi="Arial" w:cs="Arial"/>
          <w:sz w:val="20"/>
          <w:szCs w:val="20"/>
        </w:rPr>
      </w:pPr>
      <w:r w:rsidRPr="00C757E2">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E1B6BDE" w14:textId="77777777" w:rsidR="005F6270" w:rsidRPr="00C757E2" w:rsidRDefault="005F6270" w:rsidP="00C757E2">
      <w:pPr>
        <w:numPr>
          <w:ilvl w:val="0"/>
          <w:numId w:val="3"/>
        </w:numPr>
        <w:spacing w:after="40" w:line="276" w:lineRule="auto"/>
        <w:ind w:left="284" w:hanging="284"/>
        <w:contextualSpacing/>
        <w:jc w:val="both"/>
        <w:rPr>
          <w:rFonts w:ascii="Arial" w:hAnsi="Arial" w:cs="Arial"/>
          <w:sz w:val="20"/>
          <w:szCs w:val="20"/>
        </w:rPr>
      </w:pPr>
      <w:r w:rsidRPr="00C757E2">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Anonimowego Systemu Zgłaszania Nieprawidłowości: </w:t>
      </w:r>
      <w:hyperlink r:id="rId13" w:history="1">
        <w:r w:rsidRPr="00C757E2">
          <w:rPr>
            <w:rStyle w:val="Hipercze"/>
            <w:rFonts w:ascii="Arial" w:hAnsi="Arial" w:cs="Arial"/>
            <w:sz w:val="20"/>
            <w:szCs w:val="20"/>
          </w:rPr>
          <w:t>anonim.oeko@orlen.pl</w:t>
        </w:r>
      </w:hyperlink>
      <w:r w:rsidRPr="00C757E2">
        <w:rPr>
          <w:rFonts w:ascii="Arial" w:hAnsi="Arial" w:cs="Arial"/>
          <w:sz w:val="20"/>
          <w:szCs w:val="20"/>
        </w:rPr>
        <w:t xml:space="preserve"> </w:t>
      </w:r>
    </w:p>
    <w:p w14:paraId="2756930E" w14:textId="6ADE4710" w:rsidR="00172E16" w:rsidRPr="00C757E2" w:rsidRDefault="005F6270" w:rsidP="00C757E2">
      <w:pPr>
        <w:numPr>
          <w:ilvl w:val="0"/>
          <w:numId w:val="3"/>
        </w:numPr>
        <w:spacing w:after="40" w:line="276" w:lineRule="auto"/>
        <w:ind w:left="284" w:hanging="284"/>
        <w:contextualSpacing/>
        <w:jc w:val="both"/>
        <w:rPr>
          <w:rStyle w:val="FontStyle17"/>
        </w:rPr>
      </w:pPr>
      <w:r w:rsidRPr="00C757E2">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F543583" w14:textId="3FE04722" w:rsidR="00437284" w:rsidRPr="00C757E2" w:rsidRDefault="008435CD" w:rsidP="00C757E2">
      <w:pPr>
        <w:pStyle w:val="Style8"/>
        <w:widowControl/>
        <w:spacing w:after="40" w:line="276" w:lineRule="auto"/>
        <w:contextualSpacing/>
        <w:jc w:val="center"/>
        <w:rPr>
          <w:rStyle w:val="FontStyle17"/>
          <w:b/>
        </w:rPr>
      </w:pPr>
      <w:r w:rsidRPr="00C757E2">
        <w:rPr>
          <w:rStyle w:val="FontStyle17"/>
          <w:b/>
        </w:rPr>
        <w:t>§1</w:t>
      </w:r>
      <w:r w:rsidR="00B914C1" w:rsidRPr="00C757E2">
        <w:rPr>
          <w:rStyle w:val="FontStyle17"/>
          <w:b/>
        </w:rPr>
        <w:t>1</w:t>
      </w:r>
    </w:p>
    <w:p w14:paraId="1C95A9A0" w14:textId="77777777" w:rsidR="00437284" w:rsidRPr="00C757E2" w:rsidRDefault="00437284" w:rsidP="00C757E2">
      <w:pPr>
        <w:pStyle w:val="WKBHeadLP"/>
        <w:numPr>
          <w:ilvl w:val="0"/>
          <w:numId w:val="0"/>
        </w:numPr>
        <w:spacing w:before="0" w:after="40"/>
        <w:contextualSpacing/>
        <w:rPr>
          <w:sz w:val="20"/>
          <w:szCs w:val="20"/>
        </w:rPr>
      </w:pPr>
      <w:bookmarkStart w:id="10" w:name="_Toc89950066"/>
      <w:r w:rsidRPr="00C757E2">
        <w:rPr>
          <w:sz w:val="20"/>
          <w:szCs w:val="20"/>
        </w:rPr>
        <w:t>Klauzula sankcyjna</w:t>
      </w:r>
      <w:bookmarkEnd w:id="10"/>
    </w:p>
    <w:p w14:paraId="34991A18" w14:textId="498A8983" w:rsidR="00437284" w:rsidRPr="00C757E2" w:rsidRDefault="007A6ACA" w:rsidP="00C757E2">
      <w:pPr>
        <w:pStyle w:val="H2"/>
        <w:numPr>
          <w:ilvl w:val="0"/>
          <w:numId w:val="13"/>
        </w:numPr>
        <w:tabs>
          <w:tab w:val="left" w:pos="284"/>
        </w:tabs>
        <w:spacing w:before="0" w:after="40" w:line="276" w:lineRule="auto"/>
        <w:ind w:left="284" w:hanging="284"/>
        <w:contextualSpacing/>
        <w:rPr>
          <w:rFonts w:ascii="Arial" w:hAnsi="Arial" w:cs="Arial"/>
          <w:color w:val="auto"/>
          <w:sz w:val="20"/>
          <w:szCs w:val="20"/>
          <w:lang w:eastAsia="en-US"/>
        </w:rPr>
      </w:pPr>
      <w:r w:rsidRPr="00C757E2">
        <w:rPr>
          <w:rFonts w:ascii="Arial" w:hAnsi="Arial" w:cs="Arial"/>
          <w:color w:val="auto"/>
          <w:sz w:val="20"/>
          <w:szCs w:val="20"/>
          <w:lang w:eastAsia="en-US"/>
        </w:rPr>
        <w:t>Wykonawca</w:t>
      </w:r>
      <w:r w:rsidR="00437284" w:rsidRPr="00C757E2">
        <w:rPr>
          <w:rFonts w:ascii="Arial" w:hAnsi="Arial" w:cs="Arial"/>
          <w:color w:val="auto"/>
          <w:sz w:val="20"/>
          <w:szCs w:val="20"/>
          <w:lang w:eastAsia="en-US"/>
        </w:rPr>
        <w:t xml:space="preserve"> oświadcza, że zgodnie z jego najlepszą wiedzą, na dzień zawarcia Umowy zarówno on, jak i jego podmioty zależne, dominujące oraz członkowie jego organów oraz osoby działające w jego imieniu i na jego rzecz:</w:t>
      </w:r>
    </w:p>
    <w:p w14:paraId="708AE2AF" w14:textId="77777777" w:rsidR="00437284" w:rsidRPr="00C757E2" w:rsidRDefault="00437284" w:rsidP="00C757E2">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757E2">
        <w:rPr>
          <w:rFonts w:ascii="Arial" w:hAnsi="Arial" w:cs="Arial"/>
          <w:color w:val="auto"/>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C757E2">
        <w:rPr>
          <w:rFonts w:ascii="Arial" w:hAnsi="Arial" w:cs="Arial"/>
          <w:bCs/>
          <w:color w:val="auto"/>
          <w:sz w:val="20"/>
          <w:szCs w:val="20"/>
          <w:lang w:eastAsia="en-US"/>
        </w:rPr>
        <w:t>Przepisy Sankcyjne</w:t>
      </w:r>
      <w:r w:rsidRPr="00C757E2">
        <w:rPr>
          <w:rFonts w:ascii="Arial" w:hAnsi="Arial" w:cs="Arial"/>
          <w:color w:val="auto"/>
          <w:sz w:val="20"/>
          <w:szCs w:val="20"/>
          <w:lang w:eastAsia="en-US"/>
        </w:rPr>
        <w:t>”);</w:t>
      </w:r>
    </w:p>
    <w:p w14:paraId="1B2736DB" w14:textId="77777777" w:rsidR="00437284" w:rsidRPr="00C757E2" w:rsidRDefault="00437284" w:rsidP="00C757E2">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757E2">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757E2">
        <w:rPr>
          <w:rFonts w:ascii="Arial" w:hAnsi="Arial" w:cs="Arial"/>
          <w:bCs/>
          <w:color w:val="auto"/>
          <w:sz w:val="20"/>
          <w:szCs w:val="20"/>
          <w:lang w:eastAsia="en-US"/>
        </w:rPr>
        <w:t>Podmiot Objęty Sankcjami</w:t>
      </w:r>
      <w:r w:rsidRPr="00C757E2">
        <w:rPr>
          <w:rFonts w:ascii="Arial" w:hAnsi="Arial" w:cs="Arial"/>
          <w:color w:val="auto"/>
          <w:sz w:val="20"/>
          <w:szCs w:val="20"/>
          <w:lang w:eastAsia="en-US"/>
        </w:rPr>
        <w:t>”);</w:t>
      </w:r>
    </w:p>
    <w:p w14:paraId="4A703CF6" w14:textId="77777777" w:rsidR="00437284" w:rsidRPr="00C757E2" w:rsidRDefault="00437284" w:rsidP="00C757E2">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757E2">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4EDF7532" w14:textId="77777777" w:rsidR="00437284" w:rsidRPr="00C757E2" w:rsidRDefault="00437284" w:rsidP="00C757E2">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757E2">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D9FD21B" w14:textId="77777777" w:rsidR="00437284" w:rsidRPr="00C757E2" w:rsidRDefault="00437284" w:rsidP="00C757E2">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757E2">
        <w:rPr>
          <w:rFonts w:ascii="Arial" w:hAnsi="Arial" w:cs="Arial"/>
          <w:color w:val="auto"/>
          <w:sz w:val="20"/>
          <w:szCs w:val="20"/>
          <w:lang w:eastAsia="en-US"/>
        </w:rPr>
        <w:t>nie uczestniczą w żadnym postępowaniu lub dochodzeniu prowadzonym przeciwko nim w związku z naruszeniem jakichkolwiek Przepisów Sankcyjnych.</w:t>
      </w:r>
    </w:p>
    <w:p w14:paraId="274C58EF" w14:textId="02254403" w:rsidR="00437284" w:rsidRPr="00C757E2" w:rsidRDefault="007A6ACA" w:rsidP="00C757E2">
      <w:pPr>
        <w:pStyle w:val="text1"/>
        <w:numPr>
          <w:ilvl w:val="0"/>
          <w:numId w:val="13"/>
        </w:numPr>
        <w:tabs>
          <w:tab w:val="left" w:pos="284"/>
        </w:tabs>
        <w:spacing w:before="0" w:after="40" w:line="276" w:lineRule="auto"/>
        <w:ind w:left="284" w:hanging="284"/>
        <w:contextualSpacing/>
        <w:rPr>
          <w:rFonts w:ascii="Arial" w:eastAsia="Times New Roman" w:hAnsi="Arial" w:cs="Arial"/>
          <w:color w:val="auto"/>
          <w:sz w:val="20"/>
          <w:szCs w:val="20"/>
        </w:rPr>
      </w:pPr>
      <w:r w:rsidRPr="00C757E2">
        <w:rPr>
          <w:rFonts w:ascii="Arial" w:eastAsia="Times New Roman" w:hAnsi="Arial" w:cs="Arial"/>
          <w:color w:val="auto"/>
          <w:sz w:val="20"/>
          <w:szCs w:val="20"/>
        </w:rPr>
        <w:t>Wykonawca</w:t>
      </w:r>
      <w:r w:rsidR="00437284" w:rsidRPr="00C757E2">
        <w:rPr>
          <w:rFonts w:ascii="Arial" w:eastAsia="Times New Roman" w:hAnsi="Arial" w:cs="Arial"/>
          <w:color w:val="auto"/>
          <w:sz w:val="20"/>
          <w:szCs w:val="20"/>
        </w:rPr>
        <w:t xml:space="preserve"> zobowiązuje się, że w okresie obowiązywania Umowy:</w:t>
      </w:r>
    </w:p>
    <w:p w14:paraId="36FC9DDE" w14:textId="77777777" w:rsidR="00437284" w:rsidRPr="00C757E2" w:rsidRDefault="00437284" w:rsidP="00C757E2">
      <w:pPr>
        <w:pStyle w:val="H3"/>
        <w:numPr>
          <w:ilvl w:val="2"/>
          <w:numId w:val="14"/>
        </w:numPr>
        <w:tabs>
          <w:tab w:val="clear" w:pos="850"/>
          <w:tab w:val="clear" w:pos="1418"/>
        </w:tabs>
        <w:spacing w:before="0" w:after="40" w:line="276" w:lineRule="auto"/>
        <w:ind w:left="992" w:hanging="425"/>
        <w:contextualSpacing/>
        <w:rPr>
          <w:rFonts w:ascii="Arial" w:hAnsi="Arial" w:cs="Arial"/>
          <w:color w:val="auto"/>
          <w:sz w:val="20"/>
          <w:szCs w:val="20"/>
          <w:lang w:eastAsia="en-US"/>
        </w:rPr>
      </w:pPr>
      <w:r w:rsidRPr="00C757E2">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14412DB6" w14:textId="77777777" w:rsidR="00437284" w:rsidRPr="00C757E2" w:rsidRDefault="00437284" w:rsidP="00C757E2">
      <w:pPr>
        <w:pStyle w:val="H3"/>
        <w:numPr>
          <w:ilvl w:val="2"/>
          <w:numId w:val="14"/>
        </w:numPr>
        <w:tabs>
          <w:tab w:val="clear" w:pos="850"/>
          <w:tab w:val="clear" w:pos="1418"/>
        </w:tabs>
        <w:spacing w:before="0" w:after="40" w:line="276" w:lineRule="auto"/>
        <w:ind w:left="992" w:hanging="425"/>
        <w:contextualSpacing/>
        <w:rPr>
          <w:rFonts w:ascii="Arial" w:hAnsi="Arial" w:cs="Arial"/>
          <w:color w:val="auto"/>
          <w:sz w:val="20"/>
          <w:szCs w:val="20"/>
          <w:lang w:eastAsia="en-US"/>
        </w:rPr>
      </w:pPr>
      <w:r w:rsidRPr="00C757E2">
        <w:rPr>
          <w:rFonts w:ascii="Arial" w:hAnsi="Arial" w:cs="Arial"/>
          <w:color w:val="auto"/>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23834D5A" w14:textId="4E8E3AAC" w:rsidR="00437284" w:rsidRPr="00C757E2" w:rsidRDefault="00437284" w:rsidP="00C757E2">
      <w:pPr>
        <w:pStyle w:val="H3"/>
        <w:numPr>
          <w:ilvl w:val="2"/>
          <w:numId w:val="14"/>
        </w:numPr>
        <w:tabs>
          <w:tab w:val="clear" w:pos="850"/>
          <w:tab w:val="clear" w:pos="1418"/>
        </w:tabs>
        <w:spacing w:before="0" w:after="40" w:line="276" w:lineRule="auto"/>
        <w:ind w:left="992" w:hanging="425"/>
        <w:contextualSpacing/>
        <w:rPr>
          <w:rFonts w:ascii="Arial" w:hAnsi="Arial" w:cs="Arial"/>
          <w:color w:val="auto"/>
          <w:sz w:val="20"/>
          <w:szCs w:val="20"/>
          <w:lang w:eastAsia="en-US"/>
        </w:rPr>
      </w:pPr>
      <w:r w:rsidRPr="00C757E2">
        <w:rPr>
          <w:rFonts w:ascii="Arial" w:hAnsi="Arial" w:cs="Arial"/>
          <w:color w:val="auto"/>
          <w:sz w:val="20"/>
          <w:szCs w:val="20"/>
          <w:lang w:eastAsia="en-US"/>
        </w:rPr>
        <w:lastRenderedPageBreak/>
        <w:t xml:space="preserve">wszelkie oświadczenia złożone w ust. 1 powyżej pozostaną prawdziwe, zaś w przypadku, gdy którekolwiek oświadczenie złożone w ust. 1 stanie się nieprawdziwe, niezwłocznie, jednak nie później niż w terminie 30 Dni od powzięcia informacji o takim przypadku, </w:t>
      </w:r>
      <w:r w:rsidR="007A6ACA" w:rsidRPr="00C757E2">
        <w:rPr>
          <w:rFonts w:ascii="Arial" w:hAnsi="Arial" w:cs="Arial"/>
          <w:color w:val="auto"/>
          <w:sz w:val="20"/>
          <w:szCs w:val="20"/>
          <w:lang w:eastAsia="en-US"/>
        </w:rPr>
        <w:t>Wykonawca</w:t>
      </w:r>
      <w:r w:rsidRPr="00C757E2">
        <w:rPr>
          <w:rFonts w:ascii="Arial" w:hAnsi="Arial" w:cs="Arial"/>
          <w:color w:val="auto"/>
          <w:sz w:val="20"/>
          <w:szCs w:val="20"/>
          <w:lang w:eastAsia="en-US"/>
        </w:rPr>
        <w:t xml:space="preserve"> poinformuje, o ile nie będzie to prawnie zakazane, Zamawiającego o każdym takim przypadku oraz o podjętych działaniach zmierzających do przywrócenia prawdziwości takich oświadczeń;</w:t>
      </w:r>
    </w:p>
    <w:p w14:paraId="7F3B2BF1" w14:textId="77777777" w:rsidR="00437284" w:rsidRPr="00C757E2" w:rsidRDefault="00437284" w:rsidP="00C757E2">
      <w:pPr>
        <w:pStyle w:val="H3"/>
        <w:numPr>
          <w:ilvl w:val="2"/>
          <w:numId w:val="14"/>
        </w:numPr>
        <w:tabs>
          <w:tab w:val="clear" w:pos="850"/>
          <w:tab w:val="clear" w:pos="1418"/>
        </w:tabs>
        <w:spacing w:before="0" w:line="276" w:lineRule="auto"/>
        <w:ind w:left="992" w:hanging="425"/>
        <w:contextualSpacing/>
        <w:rPr>
          <w:rFonts w:ascii="Arial" w:hAnsi="Arial" w:cs="Arial"/>
          <w:color w:val="auto"/>
          <w:sz w:val="20"/>
          <w:szCs w:val="20"/>
          <w:lang w:eastAsia="en-US"/>
        </w:rPr>
      </w:pPr>
      <w:r w:rsidRPr="00C757E2">
        <w:rPr>
          <w:rFonts w:ascii="Arial" w:hAnsi="Arial" w:cs="Arial"/>
          <w:color w:val="auto"/>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0C71BBEC" w14:textId="4D69E518" w:rsidR="00730C3B" w:rsidRPr="00C757E2" w:rsidRDefault="00730C3B" w:rsidP="00C757E2">
      <w:pPr>
        <w:pStyle w:val="Style8"/>
        <w:widowControl/>
        <w:spacing w:after="40" w:line="276" w:lineRule="auto"/>
        <w:contextualSpacing/>
        <w:jc w:val="center"/>
        <w:rPr>
          <w:rStyle w:val="FontStyle17"/>
          <w:b/>
        </w:rPr>
      </w:pPr>
      <w:r w:rsidRPr="00C757E2">
        <w:rPr>
          <w:rStyle w:val="FontStyle17"/>
          <w:b/>
        </w:rPr>
        <w:t>§1</w:t>
      </w:r>
      <w:r w:rsidR="00B914C1" w:rsidRPr="00C757E2">
        <w:rPr>
          <w:rStyle w:val="FontStyle17"/>
          <w:b/>
        </w:rPr>
        <w:t>2</w:t>
      </w:r>
    </w:p>
    <w:p w14:paraId="10E652E3" w14:textId="6E9502E3" w:rsidR="00730C3B" w:rsidRPr="00C757E2" w:rsidRDefault="00730C3B" w:rsidP="00C757E2">
      <w:pPr>
        <w:pStyle w:val="Style8"/>
        <w:widowControl/>
        <w:spacing w:after="40" w:line="276" w:lineRule="auto"/>
        <w:contextualSpacing/>
        <w:jc w:val="center"/>
        <w:rPr>
          <w:rStyle w:val="FontStyle17"/>
          <w:b/>
        </w:rPr>
      </w:pPr>
      <w:r w:rsidRPr="00C757E2">
        <w:rPr>
          <w:rStyle w:val="FontStyle17"/>
          <w:b/>
        </w:rPr>
        <w:t xml:space="preserve">Polisa OC </w:t>
      </w:r>
      <w:r w:rsidR="007A6ACA" w:rsidRPr="00C757E2">
        <w:rPr>
          <w:rStyle w:val="FontStyle17"/>
          <w:b/>
        </w:rPr>
        <w:t>Wykonawcy</w:t>
      </w:r>
    </w:p>
    <w:p w14:paraId="21A8CC09" w14:textId="29A1628A" w:rsidR="00730C3B" w:rsidRPr="00C757E2" w:rsidRDefault="007A6ACA" w:rsidP="00C757E2">
      <w:pPr>
        <w:pStyle w:val="Style8"/>
        <w:numPr>
          <w:ilvl w:val="0"/>
          <w:numId w:val="19"/>
        </w:numPr>
        <w:spacing w:after="40" w:line="276" w:lineRule="auto"/>
        <w:ind w:left="284" w:hanging="284"/>
        <w:contextualSpacing/>
        <w:rPr>
          <w:rStyle w:val="FontStyle17"/>
          <w:bCs/>
        </w:rPr>
      </w:pPr>
      <w:r w:rsidRPr="00C757E2">
        <w:rPr>
          <w:rStyle w:val="FontStyle17"/>
          <w:bCs/>
        </w:rPr>
        <w:t>Wykonawca</w:t>
      </w:r>
      <w:r w:rsidR="00730C3B" w:rsidRPr="00C757E2">
        <w:rPr>
          <w:rStyle w:val="FontStyle17"/>
          <w:bCs/>
        </w:rPr>
        <w:t xml:space="preserve"> oświadcza, że posiada polisę ubezpieczeniową od odpowiedzialności cywilnej, związanej z prowadzeniem działalności gospodarczej z sumą gwarancyjną w wysokości  zabezpieczającą ewentualne roszczenia Zamawiającego, w przypadku spowodowania szkód związanych z wykonywaniem przedmiotu niniejszej Umowy, określonego w §1 ust. 1 niniejszej Umowy przez </w:t>
      </w:r>
      <w:r w:rsidRPr="00C757E2">
        <w:rPr>
          <w:rStyle w:val="FontStyle17"/>
          <w:bCs/>
        </w:rPr>
        <w:t>Wykonawcę</w:t>
      </w:r>
      <w:r w:rsidR="00730C3B" w:rsidRPr="00C757E2">
        <w:rPr>
          <w:rStyle w:val="FontStyle17"/>
          <w:bCs/>
        </w:rPr>
        <w:t xml:space="preserve"> (w tym jego pracowników). Kopia polisy OC stanowi </w:t>
      </w:r>
      <w:r w:rsidR="00730C3B" w:rsidRPr="00C757E2">
        <w:rPr>
          <w:rStyle w:val="FontStyle17"/>
          <w:b/>
        </w:rPr>
        <w:t xml:space="preserve">Załącznik nr </w:t>
      </w:r>
      <w:r w:rsidR="00BA4000" w:rsidRPr="00C757E2">
        <w:rPr>
          <w:rStyle w:val="FontStyle17"/>
          <w:b/>
        </w:rPr>
        <w:t>4</w:t>
      </w:r>
      <w:r w:rsidR="00730C3B" w:rsidRPr="00C757E2">
        <w:rPr>
          <w:rStyle w:val="FontStyle17"/>
          <w:bCs/>
        </w:rPr>
        <w:t xml:space="preserve"> do niniejszej Umowy.</w:t>
      </w:r>
    </w:p>
    <w:p w14:paraId="63A84152" w14:textId="6E55BAFB" w:rsidR="00730C3B" w:rsidRPr="00C757E2" w:rsidRDefault="007A6ACA" w:rsidP="00C757E2">
      <w:pPr>
        <w:pStyle w:val="Style8"/>
        <w:numPr>
          <w:ilvl w:val="0"/>
          <w:numId w:val="19"/>
        </w:numPr>
        <w:spacing w:after="40" w:line="276" w:lineRule="auto"/>
        <w:ind w:left="284" w:hanging="284"/>
        <w:contextualSpacing/>
        <w:rPr>
          <w:rStyle w:val="FontStyle17"/>
          <w:bCs/>
        </w:rPr>
      </w:pPr>
      <w:r w:rsidRPr="00C757E2">
        <w:rPr>
          <w:rStyle w:val="FontStyle17"/>
          <w:bCs/>
        </w:rPr>
        <w:t>Wykonawca</w:t>
      </w:r>
      <w:r w:rsidR="00730C3B" w:rsidRPr="00C757E2">
        <w:rPr>
          <w:rStyle w:val="FontStyle17"/>
          <w:bCs/>
        </w:rPr>
        <w:t xml:space="preserve"> zapewnia, że przez cały okres obowiązywania Umowy będzie posiadał ważną polisę ubezpieczeniową, o której mowa w ust. 1 powyżej.</w:t>
      </w:r>
    </w:p>
    <w:p w14:paraId="5370F328" w14:textId="0781F9F6" w:rsidR="0009299F" w:rsidRPr="004D6F2E" w:rsidRDefault="00730C3B" w:rsidP="0009299F">
      <w:pPr>
        <w:pStyle w:val="Style8"/>
        <w:numPr>
          <w:ilvl w:val="0"/>
          <w:numId w:val="19"/>
        </w:numPr>
        <w:spacing w:after="40" w:line="276" w:lineRule="auto"/>
        <w:ind w:left="284" w:hanging="284"/>
        <w:contextualSpacing/>
        <w:rPr>
          <w:rStyle w:val="FontStyle17"/>
          <w:bCs/>
        </w:rPr>
      </w:pPr>
      <w:r w:rsidRPr="00C757E2">
        <w:rPr>
          <w:rStyle w:val="FontStyle17"/>
          <w:bCs/>
        </w:rPr>
        <w:t xml:space="preserve">Nie przedłożenie dokumentu potwierdzającego posiadanie ubezpieczenia zgodnie z warunkami przedstawionymi powyżej w terminie 7 dni od wezwania, stanowi podstawę do odstąpienia od Umowy z winy </w:t>
      </w:r>
      <w:r w:rsidR="007A6ACA" w:rsidRPr="00C757E2">
        <w:rPr>
          <w:rStyle w:val="FontStyle17"/>
          <w:bCs/>
        </w:rPr>
        <w:t>Wykonawcy</w:t>
      </w:r>
      <w:r w:rsidRPr="00C757E2">
        <w:rPr>
          <w:rStyle w:val="FontStyle17"/>
          <w:bCs/>
        </w:rPr>
        <w:t>.</w:t>
      </w:r>
    </w:p>
    <w:p w14:paraId="2C9C2372" w14:textId="48995DC6" w:rsidR="0009299F" w:rsidRDefault="0009299F" w:rsidP="0009299F">
      <w:pPr>
        <w:autoSpaceDE w:val="0"/>
        <w:autoSpaceDN w:val="0"/>
        <w:adjustRightInd w:val="0"/>
        <w:spacing w:line="276" w:lineRule="auto"/>
        <w:contextualSpacing/>
        <w:jc w:val="center"/>
        <w:rPr>
          <w:rFonts w:ascii="Arial" w:hAnsi="Arial" w:cs="Arial"/>
          <w:b/>
          <w:sz w:val="20"/>
          <w:szCs w:val="20"/>
        </w:rPr>
      </w:pPr>
      <w:r>
        <w:rPr>
          <w:rFonts w:ascii="Arial" w:hAnsi="Arial" w:cs="Arial"/>
          <w:b/>
          <w:sz w:val="20"/>
          <w:szCs w:val="20"/>
        </w:rPr>
        <w:t>§13</w:t>
      </w:r>
    </w:p>
    <w:p w14:paraId="7D089458" w14:textId="77777777" w:rsidR="0009299F" w:rsidRDefault="0009299F" w:rsidP="0009299F">
      <w:pPr>
        <w:autoSpaceDE w:val="0"/>
        <w:autoSpaceDN w:val="0"/>
        <w:adjustRightInd w:val="0"/>
        <w:spacing w:line="276" w:lineRule="auto"/>
        <w:jc w:val="center"/>
        <w:rPr>
          <w:rFonts w:ascii="Arial" w:hAnsi="Arial" w:cs="Arial"/>
          <w:b/>
          <w:sz w:val="20"/>
          <w:szCs w:val="20"/>
        </w:rPr>
      </w:pPr>
      <w:r>
        <w:rPr>
          <w:rFonts w:ascii="Arial" w:hAnsi="Arial" w:cs="Arial"/>
          <w:b/>
          <w:sz w:val="20"/>
          <w:szCs w:val="20"/>
        </w:rPr>
        <w:t>Prawa autorskie</w:t>
      </w:r>
    </w:p>
    <w:p w14:paraId="72B17ED1" w14:textId="4371BB26" w:rsidR="0009299F" w:rsidRDefault="00067585" w:rsidP="00067585">
      <w:pPr>
        <w:pStyle w:val="Style8"/>
        <w:numPr>
          <w:ilvl w:val="0"/>
          <w:numId w:val="42"/>
        </w:numPr>
        <w:spacing w:after="40" w:line="276" w:lineRule="auto"/>
        <w:ind w:left="360"/>
        <w:contextualSpacing/>
        <w:rPr>
          <w:rStyle w:val="FontStyle17"/>
          <w:bCs/>
        </w:rPr>
      </w:pPr>
      <w:r w:rsidRPr="00067585">
        <w:rPr>
          <w:rStyle w:val="FontStyle17"/>
          <w:bCs/>
        </w:rPr>
        <w:t>Wykonawca oświadcza i gwarantuje, że przysługują mu lub najpóźniej w dniu odbioru</w:t>
      </w:r>
      <w:r w:rsidR="00B93B5B">
        <w:rPr>
          <w:rStyle w:val="FontStyle17"/>
          <w:bCs/>
        </w:rPr>
        <w:t xml:space="preserve"> przedmiotu Umowy</w:t>
      </w:r>
      <w:r w:rsidRPr="00067585">
        <w:rPr>
          <w:rStyle w:val="FontStyle17"/>
          <w:bCs/>
        </w:rPr>
        <w:t xml:space="preserve"> będą mu przysługiwać wszelkie autorskie prawa majątkowe do wszelkiej dokumentacji, jakichkolwiek projektów, szkiców, rysunków i innych materiałów, które zostały lub zostaną wytworzone przez Wykonawcę lub na jego zlecenie na rzecz Zamawiającego w związku z realizacją niniejszej Umowy i danego Zamówienia i będą stanowiły utwór w rozumieniu przepisów ustawy z dnia 4 lutego 1994 r. o prawie autorskim i prawach pokrewnych (tekst jedn. Dz. U. 2025 poz. 24 j.t. z późn. zmianami), (dalej jako „Utwory”). Jednocześnie Wykonawca oświadcza, że prawa autorskie do Utworów nie będą ograniczone ani obciążone jakimikolwiek prawami i/lub roszczeniami osób trzecich oraz że korzystanie przez Zamawiającego z Utworów nie będzie naruszało w jakikolwiek sposób praw osób trzecich.</w:t>
      </w:r>
    </w:p>
    <w:p w14:paraId="3E6E85E5" w14:textId="77777777" w:rsidR="00067585" w:rsidRPr="00067585" w:rsidRDefault="00067585" w:rsidP="00067585">
      <w:pPr>
        <w:pStyle w:val="Style8"/>
        <w:numPr>
          <w:ilvl w:val="0"/>
          <w:numId w:val="42"/>
        </w:numPr>
        <w:spacing w:after="40" w:line="276" w:lineRule="auto"/>
        <w:ind w:left="360"/>
        <w:contextualSpacing/>
        <w:rPr>
          <w:rStyle w:val="FontStyle17"/>
          <w:bCs/>
        </w:rPr>
      </w:pPr>
      <w:r w:rsidRPr="00067585">
        <w:rPr>
          <w:rStyle w:val="FontStyle17"/>
          <w:bCs/>
        </w:rPr>
        <w:t xml:space="preserve">Na podstawie niniejszej Umowy oraz danego Zamówienia, z chwilą odbioru każdego Utworu przez </w:t>
      </w:r>
    </w:p>
    <w:p w14:paraId="31137AD5" w14:textId="77777777" w:rsidR="00067585" w:rsidRPr="00067585" w:rsidRDefault="00067585" w:rsidP="00067585">
      <w:pPr>
        <w:pStyle w:val="Style8"/>
        <w:spacing w:after="40" w:line="276" w:lineRule="auto"/>
        <w:ind w:left="397"/>
        <w:contextualSpacing/>
        <w:rPr>
          <w:rStyle w:val="FontStyle17"/>
          <w:bCs/>
        </w:rPr>
      </w:pPr>
      <w:r w:rsidRPr="00067585">
        <w:rPr>
          <w:rStyle w:val="FontStyle17"/>
          <w:bCs/>
        </w:rPr>
        <w:t xml:space="preserve">Zamawiającego, Wykonawca przenosi na Zamawiającego w ramach wynagrodzenia należnego </w:t>
      </w:r>
    </w:p>
    <w:p w14:paraId="467397F2" w14:textId="275CE963" w:rsidR="00067585" w:rsidRDefault="00067585" w:rsidP="00067585">
      <w:pPr>
        <w:pStyle w:val="Style8"/>
        <w:spacing w:after="40" w:line="276" w:lineRule="auto"/>
        <w:ind w:left="397"/>
        <w:contextualSpacing/>
        <w:rPr>
          <w:rStyle w:val="FontStyle17"/>
          <w:bCs/>
        </w:rPr>
      </w:pPr>
      <w:r w:rsidRPr="00067585">
        <w:rPr>
          <w:rStyle w:val="FontStyle17"/>
          <w:bCs/>
        </w:rPr>
        <w:t xml:space="preserve">Wykonawcy za realizację danego Zamówienia (dalej w niniejszym paragrafie jako „Wynagrodzenie”) całość autorskich praw majątkowych do Utworów, w tym prawo do korzystania i </w:t>
      </w:r>
      <w:r>
        <w:rPr>
          <w:rStyle w:val="FontStyle17"/>
          <w:bCs/>
        </w:rPr>
        <w:t xml:space="preserve"> </w:t>
      </w:r>
      <w:r w:rsidRPr="00067585">
        <w:rPr>
          <w:rStyle w:val="FontStyle17"/>
          <w:bCs/>
        </w:rPr>
        <w:t>rozporządzania nimi w formie przekazanej przez Wykonawcę oraz w dowolnych opracowaniach (prawa zależne), bez ograniczeń czasowych ani terytorialnych, na wszelkich polach eksploatacji</w:t>
      </w:r>
      <w:r>
        <w:rPr>
          <w:rStyle w:val="FontStyle17"/>
          <w:bCs/>
        </w:rPr>
        <w:t xml:space="preserve"> </w:t>
      </w:r>
      <w:r w:rsidRPr="00067585">
        <w:rPr>
          <w:rStyle w:val="FontStyle17"/>
          <w:bCs/>
        </w:rPr>
        <w:t>znanych w chwili zawarcia Umowy, w tym w szczególności na następujących polach eksploatacji:</w:t>
      </w:r>
    </w:p>
    <w:p w14:paraId="1EE23DC0" w14:textId="36AA336B" w:rsidR="009D427F" w:rsidRDefault="009D427F" w:rsidP="009D427F">
      <w:pPr>
        <w:pStyle w:val="Style8"/>
        <w:numPr>
          <w:ilvl w:val="1"/>
          <w:numId w:val="9"/>
        </w:numPr>
        <w:spacing w:after="40" w:line="276" w:lineRule="auto"/>
        <w:contextualSpacing/>
        <w:rPr>
          <w:rStyle w:val="FontStyle17"/>
          <w:bCs/>
        </w:rPr>
      </w:pPr>
      <w:r w:rsidRPr="009D427F">
        <w:rPr>
          <w:rStyle w:val="FontStyle17"/>
          <w:bCs/>
        </w:rPr>
        <w:t>w zakresie utrwalania i zwielokrotniania Utworów - wytwarzanie egzemplarzy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5F5B72B3" w14:textId="1F5A0B90" w:rsidR="009D427F" w:rsidRDefault="009D427F" w:rsidP="009D427F">
      <w:pPr>
        <w:pStyle w:val="Style8"/>
        <w:numPr>
          <w:ilvl w:val="1"/>
          <w:numId w:val="9"/>
        </w:numPr>
        <w:spacing w:after="40" w:line="276" w:lineRule="auto"/>
        <w:contextualSpacing/>
        <w:rPr>
          <w:rStyle w:val="FontStyle17"/>
          <w:bCs/>
        </w:rPr>
      </w:pPr>
      <w:r w:rsidRPr="009D427F">
        <w:rPr>
          <w:rStyle w:val="FontStyle17"/>
          <w:bCs/>
        </w:rPr>
        <w:t>wprowadzanie do obrotu oryginału lub egzemplarzy Utworów w dowolnej formie bez jakichkolwiek ograniczeń, wprowadzanie Utworów do pamięci komputera,</w:t>
      </w:r>
    </w:p>
    <w:p w14:paraId="5A2E42BA" w14:textId="5D730CA0" w:rsidR="009D427F" w:rsidRDefault="009D427F" w:rsidP="009D427F">
      <w:pPr>
        <w:pStyle w:val="Style8"/>
        <w:numPr>
          <w:ilvl w:val="1"/>
          <w:numId w:val="9"/>
        </w:numPr>
        <w:spacing w:after="40" w:line="276" w:lineRule="auto"/>
        <w:contextualSpacing/>
        <w:rPr>
          <w:rStyle w:val="FontStyle17"/>
          <w:bCs/>
        </w:rPr>
      </w:pPr>
      <w:r w:rsidRPr="009D427F">
        <w:rPr>
          <w:rStyle w:val="FontStyle17"/>
          <w:bCs/>
        </w:rPr>
        <w:t>wprowadzanie Utworów do i rozpowszechnianie za pośrednictwem sieci komputerowych, w tym do sieci Internet i do sieci intranet lub baz danych,</w:t>
      </w:r>
    </w:p>
    <w:p w14:paraId="3573419B" w14:textId="5AD85919" w:rsidR="009D427F" w:rsidRDefault="009D427F" w:rsidP="009D427F">
      <w:pPr>
        <w:pStyle w:val="Style8"/>
        <w:numPr>
          <w:ilvl w:val="1"/>
          <w:numId w:val="9"/>
        </w:numPr>
        <w:spacing w:after="40" w:line="276" w:lineRule="auto"/>
        <w:contextualSpacing/>
        <w:rPr>
          <w:rStyle w:val="FontStyle17"/>
          <w:bCs/>
        </w:rPr>
      </w:pPr>
      <w:r w:rsidRPr="009D427F">
        <w:rPr>
          <w:rStyle w:val="FontStyle17"/>
          <w:bCs/>
        </w:rPr>
        <w:t>najem i użyczanie Utworów,</w:t>
      </w:r>
    </w:p>
    <w:p w14:paraId="5FD814AD" w14:textId="629D24BA" w:rsidR="009D427F" w:rsidRDefault="009D427F" w:rsidP="009D427F">
      <w:pPr>
        <w:pStyle w:val="Style8"/>
        <w:numPr>
          <w:ilvl w:val="1"/>
          <w:numId w:val="9"/>
        </w:numPr>
        <w:spacing w:after="40" w:line="276" w:lineRule="auto"/>
        <w:contextualSpacing/>
        <w:rPr>
          <w:rStyle w:val="FontStyle17"/>
          <w:bCs/>
        </w:rPr>
      </w:pPr>
      <w:r w:rsidRPr="009D427F">
        <w:rPr>
          <w:rStyle w:val="FontStyle17"/>
          <w:bCs/>
        </w:rPr>
        <w:t>inne wielokrotne publiczne wykorzystywanie i udostępnianie w dowolny sposób i formie, tak, aby każdy miał dostęp do Utworów w wybranym przez siebie miejscu i czasie;</w:t>
      </w:r>
    </w:p>
    <w:p w14:paraId="1FD575AC" w14:textId="77777777" w:rsidR="009D427F" w:rsidRPr="009D427F" w:rsidRDefault="009D427F" w:rsidP="009D427F">
      <w:pPr>
        <w:pStyle w:val="Style8"/>
        <w:numPr>
          <w:ilvl w:val="1"/>
          <w:numId w:val="9"/>
        </w:numPr>
        <w:spacing w:after="40" w:line="276" w:lineRule="auto"/>
        <w:contextualSpacing/>
        <w:rPr>
          <w:rStyle w:val="FontStyle17"/>
          <w:bCs/>
        </w:rPr>
      </w:pPr>
      <w:r w:rsidRPr="009D427F">
        <w:rPr>
          <w:rStyle w:val="FontStyle17"/>
          <w:bCs/>
        </w:rPr>
        <w:t xml:space="preserve">publikowanie Utworów w formie broszur, wydawnictw, ulotek i folderów oraz innego rodzaju </w:t>
      </w:r>
    </w:p>
    <w:p w14:paraId="556677DF" w14:textId="11D6019E" w:rsidR="009D427F" w:rsidRDefault="009D427F" w:rsidP="009D427F">
      <w:pPr>
        <w:pStyle w:val="Style8"/>
        <w:spacing w:after="40" w:line="276" w:lineRule="auto"/>
        <w:ind w:left="1080"/>
        <w:contextualSpacing/>
        <w:rPr>
          <w:rStyle w:val="FontStyle17"/>
          <w:bCs/>
        </w:rPr>
      </w:pPr>
      <w:r w:rsidRPr="009D427F">
        <w:rPr>
          <w:rStyle w:val="FontStyle17"/>
          <w:bCs/>
        </w:rPr>
        <w:t>prezentacje branżowe</w:t>
      </w:r>
      <w:r>
        <w:rPr>
          <w:rStyle w:val="FontStyle17"/>
          <w:bCs/>
        </w:rPr>
        <w:t>;</w:t>
      </w:r>
    </w:p>
    <w:p w14:paraId="070432F3" w14:textId="5BD714B9" w:rsidR="003469AA" w:rsidRDefault="003469AA" w:rsidP="003469AA">
      <w:pPr>
        <w:pStyle w:val="Style8"/>
        <w:numPr>
          <w:ilvl w:val="0"/>
          <w:numId w:val="44"/>
        </w:numPr>
        <w:spacing w:after="40" w:line="276" w:lineRule="auto"/>
        <w:ind w:left="1097"/>
        <w:contextualSpacing/>
        <w:rPr>
          <w:rStyle w:val="FontStyle17"/>
          <w:bCs/>
        </w:rPr>
      </w:pPr>
      <w:r w:rsidRPr="003469AA">
        <w:rPr>
          <w:rStyle w:val="FontStyle17"/>
          <w:bCs/>
        </w:rPr>
        <w:lastRenderedPageBreak/>
        <w:t>wykorzystanie Utworów w celu złożenia jej w organach administracji, urzędach, sądach zgodnie z uznaniem Zamawiającego</w:t>
      </w:r>
      <w:r>
        <w:rPr>
          <w:rStyle w:val="FontStyle17"/>
          <w:bCs/>
        </w:rPr>
        <w:t>;</w:t>
      </w:r>
    </w:p>
    <w:p w14:paraId="62595E5C" w14:textId="75D224B0" w:rsidR="003469AA" w:rsidRDefault="003469AA" w:rsidP="003469AA">
      <w:pPr>
        <w:pStyle w:val="Style8"/>
        <w:numPr>
          <w:ilvl w:val="0"/>
          <w:numId w:val="44"/>
        </w:numPr>
        <w:spacing w:after="40" w:line="276" w:lineRule="auto"/>
        <w:ind w:left="1134"/>
        <w:contextualSpacing/>
        <w:rPr>
          <w:rStyle w:val="FontStyle17"/>
          <w:bCs/>
        </w:rPr>
      </w:pPr>
      <w:r w:rsidRPr="003469AA">
        <w:rPr>
          <w:rStyle w:val="FontStyle17"/>
          <w:bCs/>
        </w:rPr>
        <w:t xml:space="preserve">korzystanie z Utworów w celu uzyskania pozwoleń, decyzji administracyjnych, zgód </w:t>
      </w:r>
      <w:r w:rsidR="00657A57">
        <w:rPr>
          <w:rStyle w:val="FontStyle17"/>
          <w:bCs/>
        </w:rPr>
        <w:t xml:space="preserve">                          </w:t>
      </w:r>
      <w:r w:rsidRPr="003469AA">
        <w:rPr>
          <w:rStyle w:val="FontStyle17"/>
          <w:bCs/>
        </w:rPr>
        <w:t>i innych podobnych instrumentów;</w:t>
      </w:r>
    </w:p>
    <w:p w14:paraId="6F9B8ED9" w14:textId="04C27BD9" w:rsidR="003469AA" w:rsidRDefault="003469AA" w:rsidP="003469AA">
      <w:pPr>
        <w:pStyle w:val="Style8"/>
        <w:numPr>
          <w:ilvl w:val="0"/>
          <w:numId w:val="44"/>
        </w:numPr>
        <w:spacing w:after="40" w:line="276" w:lineRule="auto"/>
        <w:ind w:left="1154"/>
        <w:contextualSpacing/>
        <w:rPr>
          <w:rStyle w:val="FontStyle17"/>
          <w:bCs/>
        </w:rPr>
      </w:pPr>
      <w:r w:rsidRPr="003469AA">
        <w:rPr>
          <w:rStyle w:val="FontStyle17"/>
          <w:bCs/>
        </w:rPr>
        <w:t>wykorzystanie Utworów do jednokrotnego lub wielokrotnego zrealizowania na jego podstawie obiektu, instalacji lub rozwiązań projektowych, objętych Utworem, a także ich późniejszej eksploatacji, utrzymania, przebudowy, modernizacji i remontów</w:t>
      </w:r>
      <w:r>
        <w:rPr>
          <w:rStyle w:val="FontStyle17"/>
          <w:bCs/>
        </w:rPr>
        <w:t>;</w:t>
      </w:r>
    </w:p>
    <w:p w14:paraId="47B94EF9" w14:textId="35C0D275" w:rsidR="003469AA" w:rsidRDefault="003469AA" w:rsidP="003469AA">
      <w:pPr>
        <w:pStyle w:val="Style8"/>
        <w:numPr>
          <w:ilvl w:val="0"/>
          <w:numId w:val="44"/>
        </w:numPr>
        <w:spacing w:after="40" w:line="276" w:lineRule="auto"/>
        <w:ind w:left="1097"/>
        <w:contextualSpacing/>
        <w:rPr>
          <w:rStyle w:val="FontStyle17"/>
          <w:bCs/>
        </w:rPr>
      </w:pPr>
      <w:r w:rsidRPr="003469AA">
        <w:rPr>
          <w:rStyle w:val="FontStyle17"/>
          <w:bCs/>
        </w:rPr>
        <w:t xml:space="preserve">opracowywanie, w tym tłumaczenie, całości lub jakiejkolwiek części Utworów </w:t>
      </w:r>
      <w:r w:rsidR="00657A57">
        <w:rPr>
          <w:rStyle w:val="FontStyle17"/>
          <w:bCs/>
        </w:rPr>
        <w:t xml:space="preserve">                                         </w:t>
      </w:r>
      <w:r w:rsidRPr="003469AA">
        <w:rPr>
          <w:rStyle w:val="FontStyle17"/>
          <w:bCs/>
        </w:rPr>
        <w:t>i wykorzystywanie opracowania na znanych w chwili zawarcia Umowy polach eksploatacji,</w:t>
      </w:r>
    </w:p>
    <w:p w14:paraId="63D5EC1A" w14:textId="59839C25" w:rsidR="003469AA" w:rsidRDefault="003469AA" w:rsidP="003469AA">
      <w:pPr>
        <w:pStyle w:val="Style8"/>
        <w:numPr>
          <w:ilvl w:val="0"/>
          <w:numId w:val="44"/>
        </w:numPr>
        <w:spacing w:after="40" w:line="276" w:lineRule="auto"/>
        <w:ind w:left="1097"/>
        <w:contextualSpacing/>
        <w:rPr>
          <w:rStyle w:val="FontStyle17"/>
          <w:bCs/>
        </w:rPr>
      </w:pPr>
      <w:r w:rsidRPr="003469AA">
        <w:rPr>
          <w:rStyle w:val="FontStyle17"/>
          <w:bCs/>
        </w:rPr>
        <w:t>wprowadzanie zmian, skrótów oraz swobodna ingerencja w treść i formę Utworów oraz rozpowszechnianie zmienionej w ten sposób Utworów w dowolny sposób i dowolnymi środkami</w:t>
      </w:r>
      <w:r>
        <w:rPr>
          <w:rStyle w:val="FontStyle17"/>
          <w:bCs/>
        </w:rPr>
        <w:t>;</w:t>
      </w:r>
    </w:p>
    <w:p w14:paraId="04B86CA4" w14:textId="03B45A4D" w:rsidR="003469AA" w:rsidRDefault="003469AA" w:rsidP="003469AA">
      <w:pPr>
        <w:pStyle w:val="Style8"/>
        <w:numPr>
          <w:ilvl w:val="0"/>
          <w:numId w:val="44"/>
        </w:numPr>
        <w:spacing w:after="40" w:line="276" w:lineRule="auto"/>
        <w:ind w:left="1077"/>
        <w:contextualSpacing/>
        <w:rPr>
          <w:rStyle w:val="FontStyle17"/>
          <w:bCs/>
        </w:rPr>
      </w:pPr>
      <w:r w:rsidRPr="003469AA">
        <w:rPr>
          <w:rStyle w:val="FontStyle17"/>
          <w:bCs/>
        </w:rPr>
        <w:t xml:space="preserve">wykorzystanie Utworów do prowadzenia dalszych prac, w tym prac naukowych, konstrukcyjnych, budowlanych (bez ograniczeń co do liczby budowli), technologicznych, </w:t>
      </w:r>
      <w:r>
        <w:rPr>
          <w:rStyle w:val="FontStyle17"/>
          <w:bCs/>
        </w:rPr>
        <w:t xml:space="preserve"> </w:t>
      </w:r>
      <w:r w:rsidRPr="003469AA">
        <w:rPr>
          <w:rStyle w:val="FontStyle17"/>
          <w:bCs/>
        </w:rPr>
        <w:t>organizacyjnych, biznesowych i innych związanych z działalnością Zamawiającego lub spółki z Grupy Kapitałowej ORLEN (w szczególności spółki wskazane na stronie internetowej: www.orlen.pl jako spółki tworzące strukturę Grupy ORLEN);</w:t>
      </w:r>
    </w:p>
    <w:p w14:paraId="43A1C272" w14:textId="448BD01D" w:rsidR="003469AA" w:rsidRDefault="003469AA" w:rsidP="003469AA">
      <w:pPr>
        <w:pStyle w:val="Style8"/>
        <w:numPr>
          <w:ilvl w:val="0"/>
          <w:numId w:val="44"/>
        </w:numPr>
        <w:spacing w:after="40" w:line="276" w:lineRule="auto"/>
        <w:ind w:left="1077"/>
        <w:contextualSpacing/>
        <w:rPr>
          <w:rStyle w:val="FontStyle17"/>
          <w:bCs/>
        </w:rPr>
      </w:pPr>
      <w:r w:rsidRPr="003469AA">
        <w:rPr>
          <w:rStyle w:val="FontStyle17"/>
          <w:bCs/>
        </w:rPr>
        <w:t>wykorzystanie Utworów w prowadzonych przez Zamawiającego postępowaniach ofertowych i przetargowych</w:t>
      </w:r>
      <w:r w:rsidR="00C02712">
        <w:rPr>
          <w:rStyle w:val="FontStyle17"/>
          <w:bCs/>
        </w:rPr>
        <w:t>;</w:t>
      </w:r>
    </w:p>
    <w:p w14:paraId="3A55D4F1" w14:textId="07359876" w:rsidR="00C02712" w:rsidRDefault="00C02712" w:rsidP="003469AA">
      <w:pPr>
        <w:pStyle w:val="Style8"/>
        <w:numPr>
          <w:ilvl w:val="0"/>
          <w:numId w:val="44"/>
        </w:numPr>
        <w:spacing w:after="40" w:line="276" w:lineRule="auto"/>
        <w:ind w:left="1077"/>
        <w:contextualSpacing/>
        <w:rPr>
          <w:rStyle w:val="FontStyle17"/>
          <w:bCs/>
        </w:rPr>
      </w:pPr>
      <w:r w:rsidRPr="00C02712">
        <w:rPr>
          <w:rStyle w:val="FontStyle17"/>
          <w:bCs/>
        </w:rPr>
        <w:t>wielokrotne wystawienie i wyświetlanie Utworów</w:t>
      </w:r>
      <w:r>
        <w:rPr>
          <w:rStyle w:val="FontStyle17"/>
          <w:bCs/>
        </w:rPr>
        <w:t>;</w:t>
      </w:r>
    </w:p>
    <w:p w14:paraId="1B662359" w14:textId="1B043060" w:rsidR="00C02712" w:rsidRDefault="00C02712" w:rsidP="00C02712">
      <w:pPr>
        <w:pStyle w:val="Style8"/>
        <w:numPr>
          <w:ilvl w:val="0"/>
          <w:numId w:val="44"/>
        </w:numPr>
        <w:spacing w:after="40" w:line="276" w:lineRule="auto"/>
        <w:ind w:left="1097"/>
        <w:contextualSpacing/>
        <w:rPr>
          <w:rStyle w:val="FontStyle17"/>
          <w:bCs/>
        </w:rPr>
      </w:pPr>
      <w:r w:rsidRPr="00C02712">
        <w:rPr>
          <w:rStyle w:val="FontStyle17"/>
          <w:bCs/>
        </w:rPr>
        <w:t>swobodna ingerencja w treść i formę Utworów oraz rozpowszechnianie zmienionych w ten sposób Utworów w dowolny sposób i dowolnymi środkami</w:t>
      </w:r>
      <w:r>
        <w:rPr>
          <w:rStyle w:val="FontStyle17"/>
          <w:bCs/>
        </w:rPr>
        <w:t>.</w:t>
      </w:r>
    </w:p>
    <w:p w14:paraId="18B527F0" w14:textId="57A90619" w:rsidR="00C02712" w:rsidRPr="00C02712" w:rsidRDefault="00C02712" w:rsidP="00C02712">
      <w:pPr>
        <w:pStyle w:val="Style8"/>
        <w:numPr>
          <w:ilvl w:val="0"/>
          <w:numId w:val="42"/>
        </w:numPr>
        <w:spacing w:after="40" w:line="276" w:lineRule="auto"/>
        <w:contextualSpacing/>
        <w:rPr>
          <w:rFonts w:cs="Arial"/>
          <w:bCs/>
          <w:sz w:val="20"/>
          <w:szCs w:val="20"/>
        </w:rPr>
      </w:pPr>
      <w:r w:rsidRPr="00C02712">
        <w:rPr>
          <w:rFonts w:cs="Arial"/>
          <w:sz w:val="20"/>
          <w:szCs w:val="20"/>
        </w:rPr>
        <w:t>W celu uniknięcia wszelkich wątpliwości Strony postanawiają, że przeniesienie ww. praw do Utworów, następuje mocą Umowy i danego Zamówienia oraz bez potrzeby zawierania przez Strony dodatkowych umów w tym zakresie.</w:t>
      </w:r>
    </w:p>
    <w:p w14:paraId="4E8BB3EF" w14:textId="68E68AE8" w:rsidR="00C02712" w:rsidRDefault="00C02712" w:rsidP="00C02712">
      <w:pPr>
        <w:pStyle w:val="Style8"/>
        <w:numPr>
          <w:ilvl w:val="0"/>
          <w:numId w:val="42"/>
        </w:numPr>
        <w:spacing w:after="40" w:line="276" w:lineRule="auto"/>
        <w:contextualSpacing/>
        <w:rPr>
          <w:rStyle w:val="FontStyle17"/>
          <w:bCs/>
        </w:rPr>
      </w:pPr>
      <w:r w:rsidRPr="00C02712">
        <w:rPr>
          <w:rStyle w:val="FontStyle17"/>
          <w:bCs/>
        </w:rPr>
        <w:t>Z chwilą odbioru przez Zamawiającego Utworów, Wykonawca w ramach Wynagrodzenia przenosi na Zamawiającego wyłączne uprawnienie do wykonywania oraz zezwalania osobom trzecim na wykonywanie zależnych praw autorskich do opracowań Utworów (niezależnie od tego czy są one przejawem działalności twórczej Wykonawcy czy osoby trzeciej, w tym podwykonawców) na polach eksploatacji wskazanych ust. 2 powyżej. Powyższe uprawnienie do wykonywania oraz zezwalania osobom trzecim na wykonywanie zależnych praw autorskich, Zamawiający może przenieść na inne osoby wedle swojego uznania</w:t>
      </w:r>
      <w:r w:rsidR="001B33AB">
        <w:rPr>
          <w:rStyle w:val="FontStyle17"/>
          <w:bCs/>
        </w:rPr>
        <w:t>.</w:t>
      </w:r>
    </w:p>
    <w:p w14:paraId="14FDE832" w14:textId="23463ABD" w:rsidR="001B33AB" w:rsidRDefault="001B33AB" w:rsidP="001B33AB">
      <w:pPr>
        <w:pStyle w:val="Style8"/>
        <w:numPr>
          <w:ilvl w:val="0"/>
          <w:numId w:val="42"/>
        </w:numPr>
        <w:spacing w:after="40" w:line="276" w:lineRule="auto"/>
        <w:contextualSpacing/>
        <w:rPr>
          <w:rStyle w:val="FontStyle17"/>
          <w:bCs/>
        </w:rPr>
      </w:pPr>
      <w:r w:rsidRPr="001B33AB">
        <w:rPr>
          <w:rStyle w:val="FontStyle17"/>
          <w:bCs/>
        </w:rPr>
        <w:t>Wykonawca w ramach Wynagrodzenia wyraża zgodę na dokonywanie przez Zamawiającego lub osoby trzecie wskazane przez Zamawiającego wszelkich zmian w Utworach oraz dokonywanie korekt</w:t>
      </w:r>
      <w:r>
        <w:rPr>
          <w:rStyle w:val="FontStyle17"/>
          <w:bCs/>
        </w:rPr>
        <w:t>.</w:t>
      </w:r>
    </w:p>
    <w:p w14:paraId="63A1680E" w14:textId="184EBCDA" w:rsidR="001B33AB" w:rsidRDefault="001B33AB" w:rsidP="001B33AB">
      <w:pPr>
        <w:pStyle w:val="Style8"/>
        <w:numPr>
          <w:ilvl w:val="0"/>
          <w:numId w:val="42"/>
        </w:numPr>
        <w:spacing w:after="40" w:line="276" w:lineRule="auto"/>
        <w:contextualSpacing/>
        <w:rPr>
          <w:rStyle w:val="FontStyle17"/>
          <w:bCs/>
        </w:rPr>
      </w:pPr>
      <w:r w:rsidRPr="001B33AB">
        <w:rPr>
          <w:rStyle w:val="FontStyle17"/>
          <w:bCs/>
        </w:rPr>
        <w:t>Strony ustalają, że użytkownikiem Utworów będzie Zamawiający lub podmioty, które upoważni on do korzystania z nich.</w:t>
      </w:r>
    </w:p>
    <w:p w14:paraId="27F26058" w14:textId="1A25B278" w:rsidR="001B33AB" w:rsidRPr="001B33AB" w:rsidRDefault="001B33AB" w:rsidP="001B33AB">
      <w:pPr>
        <w:pStyle w:val="Style8"/>
        <w:numPr>
          <w:ilvl w:val="0"/>
          <w:numId w:val="42"/>
        </w:numPr>
        <w:spacing w:after="40" w:line="276" w:lineRule="auto"/>
        <w:contextualSpacing/>
        <w:rPr>
          <w:rStyle w:val="FontStyle17"/>
          <w:bCs/>
        </w:rPr>
      </w:pPr>
      <w:r w:rsidRPr="001B33AB">
        <w:rPr>
          <w:rStyle w:val="FontStyle17"/>
          <w:bCs/>
        </w:rPr>
        <w:t xml:space="preserve">Wykonawca zapewnia i gwarantuje, że Utwory, ani jakiekolwiek ich fragmenty, nie będą obciążone jakimikolwiek prawami i roszczeniami osób trzecich oraz że korzystanie przez Zamawiającego z Utworów nie będzie naruszało w jakikolwiek sposób praw osób trzecich lub jakichkolwiek Umów zawartych przez Wykonawcę, jego personel lub podwykonawców z osobami trzecimi. W wypadku skierowania przez osoby trzecie wobec Zamawiającego roszczeń w związku z korzystaniem z Utworów przez Zamawiającego, Wykonawca zwalnia Zamawiającego z obowiązku zaspokojenia tych roszczeń (w szczególności obejmujących roszczenia wskazujące na przysługiwanie majątkowych praw autorskich innym, aniżeli Wykonawca, podmiotom) oraz pokryje wszelkie szkody wynikające z tego tytułu, w tym koszty Zamawiającego takie jak m.in. odszkodowania i koszty uzasadnionej obrony prawnej przed tymi roszczeniami podjętej przez Zamawiającego. Strony postanawiają, że zwolnienie z odpowiedzialności w zakresie, o którym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Wykonawca zobowiązany jest także do przedstawienia Zamawiającemu, bez odrębnego wezwania, wszelkiej dokumentacji, informacji, danych, korespondencji itp., które mogłyby zostać użyte w obronie interesów Zamawiającego w związku z wysuwanymi wobec niego roszczeniami. Zamawiający i Wykonawca zobowiązują się współpracować ze sobą w zakresie </w:t>
      </w:r>
    </w:p>
    <w:p w14:paraId="33EDDABB" w14:textId="1866C6BE" w:rsidR="001B33AB" w:rsidRDefault="001B33AB" w:rsidP="001B33AB">
      <w:pPr>
        <w:pStyle w:val="Style8"/>
        <w:spacing w:after="40" w:line="276" w:lineRule="auto"/>
        <w:ind w:left="720"/>
        <w:contextualSpacing/>
        <w:rPr>
          <w:rStyle w:val="FontStyle17"/>
          <w:bCs/>
        </w:rPr>
      </w:pPr>
      <w:r w:rsidRPr="001B33AB">
        <w:rPr>
          <w:rStyle w:val="FontStyle17"/>
          <w:bCs/>
        </w:rPr>
        <w:lastRenderedPageBreak/>
        <w:t>niezbędnym do ustalenia stanu faktycznego w sprawie i ustalenia zasadności wysuniętych roszczeń.</w:t>
      </w:r>
    </w:p>
    <w:p w14:paraId="31DDA36A" w14:textId="71BE6E6C" w:rsidR="001B33AB" w:rsidRDefault="001B33AB" w:rsidP="001B33AB">
      <w:pPr>
        <w:pStyle w:val="Style8"/>
        <w:numPr>
          <w:ilvl w:val="0"/>
          <w:numId w:val="42"/>
        </w:numPr>
        <w:spacing w:after="40" w:line="276" w:lineRule="auto"/>
        <w:contextualSpacing/>
        <w:rPr>
          <w:rStyle w:val="FontStyle17"/>
          <w:bCs/>
        </w:rPr>
      </w:pPr>
      <w:r w:rsidRPr="001B33AB">
        <w:rPr>
          <w:rStyle w:val="FontStyle17"/>
          <w:bCs/>
        </w:rPr>
        <w:t>Z chwilą odbioru przez Zamawiającego Utworów, Wykonawca przenosi na Zamawiającego własność wszelkich egzemplarzy Utworów i nośników, na których zostały one utrwalone, bez konieczności składania w tym zakresie odrębnych oświadczeń.</w:t>
      </w:r>
    </w:p>
    <w:p w14:paraId="3AF373D8" w14:textId="306CB3CA" w:rsidR="001B33AB" w:rsidRPr="001B33AB" w:rsidRDefault="001B33AB" w:rsidP="001B33AB">
      <w:pPr>
        <w:pStyle w:val="Style8"/>
        <w:numPr>
          <w:ilvl w:val="0"/>
          <w:numId w:val="42"/>
        </w:numPr>
        <w:spacing w:after="40" w:line="276" w:lineRule="auto"/>
        <w:contextualSpacing/>
        <w:rPr>
          <w:rStyle w:val="FontStyle17"/>
          <w:bCs/>
        </w:rPr>
      </w:pPr>
      <w:r w:rsidRPr="001B33AB">
        <w:rPr>
          <w:rStyle w:val="FontStyle17"/>
          <w:bCs/>
        </w:rPr>
        <w:t xml:space="preserve">Wykonawca zobowiązany jest do przedstawienia Zamawiającemu jak również na każde jego wezwanie oryginałów lub potwierdzonych za zgodność z oryginałem przez notariusza, umów: zawierających postanowienia o przeniesieniu na Wykonawcę autorskich praw do Utworów, ich </w:t>
      </w:r>
    </w:p>
    <w:p w14:paraId="406C3705" w14:textId="640494F1" w:rsidR="001B33AB" w:rsidRPr="00657A57" w:rsidRDefault="001B33AB" w:rsidP="00E629A7">
      <w:pPr>
        <w:pStyle w:val="Style8"/>
        <w:spacing w:after="40" w:line="276" w:lineRule="auto"/>
        <w:ind w:left="720"/>
        <w:contextualSpacing/>
        <w:rPr>
          <w:rStyle w:val="FontStyle17"/>
          <w:bCs/>
        </w:rPr>
      </w:pPr>
      <w:r w:rsidRPr="001B33AB">
        <w:rPr>
          <w:rStyle w:val="FontStyle17"/>
          <w:bCs/>
        </w:rPr>
        <w:t>części lub innych materiałów koniecznych do prawidłowego wykonania niniejszej Umowy, lub</w:t>
      </w:r>
      <w:r w:rsidR="00E629A7">
        <w:rPr>
          <w:rStyle w:val="FontStyle17"/>
          <w:bCs/>
        </w:rPr>
        <w:t xml:space="preserve"> </w:t>
      </w:r>
      <w:r w:rsidR="00E629A7" w:rsidRPr="00E629A7">
        <w:rPr>
          <w:rStyle w:val="FontStyle17"/>
          <w:bCs/>
        </w:rPr>
        <w:t xml:space="preserve">oświadczenia, iż wszelkie prace przeprowadzone w związku z wykonaniem niniejszej Umowy zostały w całości wykonane przez osoby będące pracownikami Wykonawcy, wykonującymi w tym zakresie swoje obowiązki ze stosunku pracy. W przypadku, gdy umowy wskazane powyżej nie zostały jeszcze zawarte lub ich zakres nie pozwala na prawidłowe wykonanie niniejszej </w:t>
      </w:r>
      <w:r w:rsidR="00E629A7" w:rsidRPr="00657A57">
        <w:rPr>
          <w:rStyle w:val="FontStyle17"/>
          <w:bCs/>
        </w:rPr>
        <w:t>Umowy, Wykonawca zobowiązany jest do ich niezwłocznego zawarcia/aneksowania po uprzednim skonsultowaniu treści tych umów/aneksów z Zamawiającym.</w:t>
      </w:r>
    </w:p>
    <w:p w14:paraId="3C5F33A2" w14:textId="7A3BA8F5" w:rsidR="00E629A7" w:rsidRPr="00657A57" w:rsidRDefault="00E629A7" w:rsidP="00E629A7">
      <w:pPr>
        <w:pStyle w:val="Style8"/>
        <w:numPr>
          <w:ilvl w:val="0"/>
          <w:numId w:val="42"/>
        </w:numPr>
        <w:spacing w:after="40" w:line="276" w:lineRule="auto"/>
        <w:contextualSpacing/>
        <w:rPr>
          <w:rStyle w:val="FontStyle17"/>
          <w:bCs/>
        </w:rPr>
      </w:pPr>
      <w:r w:rsidRPr="00657A57">
        <w:rPr>
          <w:rStyle w:val="FontStyle17"/>
          <w:bCs/>
        </w:rPr>
        <w:t xml:space="preserve">W przypadku rozwiązania, wygaśnięcia lub uchylenia bądź zniweczenia skutków prawnych Umowy i/lub odstąpienia od Zamówienia przed powstaniem Utworów jako całości, Wykonawca przenosi na Zamawiającego autorskie prawa majątkowe w takiej fazie tworzenia Utworów, w jakiej znajdują się one w chwili rozwiązania, wygaśnięcia lub uchylenia bądź zniweczenia skutków prawnych Umowy i/lub odstąpienia od Zamówienia po uzyskaniu zapłaty za te Utwory. </w:t>
      </w:r>
    </w:p>
    <w:p w14:paraId="4F2CA985" w14:textId="0B7C73C8" w:rsidR="00E629A7" w:rsidRDefault="00E629A7" w:rsidP="00E629A7">
      <w:pPr>
        <w:pStyle w:val="Style8"/>
        <w:numPr>
          <w:ilvl w:val="0"/>
          <w:numId w:val="42"/>
        </w:numPr>
        <w:spacing w:after="40" w:line="276" w:lineRule="auto"/>
        <w:contextualSpacing/>
        <w:rPr>
          <w:rStyle w:val="FontStyle17"/>
          <w:bCs/>
        </w:rPr>
      </w:pPr>
      <w:r w:rsidRPr="00657A57">
        <w:rPr>
          <w:rStyle w:val="FontStyle17"/>
          <w:bCs/>
        </w:rPr>
        <w:t xml:space="preserve">Wykonawca w ramach Wynagrodzenia zobowiązuje się wobec Zamawiającego i gwarantuje, że twórcy Utworów nie będą wykonywać autorskich praw osobistych do Utworów przez okres 10 (dziesięciu) lat od przekazania ich Zamawiającemu. Jednocześnie Wykonawca oświadcza i gwarantuje, że twórcy Utworów upoważniają Zamawiającego oraz osoby trzecie działające na zlecenie Zamawiającego do wykonywania autorskich praw </w:t>
      </w:r>
      <w:r w:rsidRPr="00E629A7">
        <w:rPr>
          <w:rStyle w:val="FontStyle17"/>
          <w:bCs/>
        </w:rPr>
        <w:t>osobistych twórców przez okres wskazany powyżej. Po upływie okresu wskazanego powyżej zobowiązanie do niewykonywania autorskich praw osobistych i upoważnienie do wykonywania tych praw w imieniu podmiotu uprawnionego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0005A48E" w14:textId="640C2578" w:rsidR="00E629A7" w:rsidRPr="004D6F2E" w:rsidRDefault="00E629A7" w:rsidP="004D6F2E">
      <w:pPr>
        <w:pStyle w:val="Style8"/>
        <w:numPr>
          <w:ilvl w:val="0"/>
          <w:numId w:val="42"/>
        </w:numPr>
        <w:spacing w:after="40" w:line="276" w:lineRule="auto"/>
        <w:contextualSpacing/>
        <w:rPr>
          <w:rStyle w:val="FontStyle17"/>
          <w:bCs/>
        </w:rPr>
      </w:pPr>
      <w:r w:rsidRPr="00E629A7">
        <w:rPr>
          <w:rStyle w:val="FontStyle17"/>
          <w:bCs/>
        </w:rPr>
        <w:t>Wykonawca zobowiązany jest do zawierania w umowach (powstałych w ścisłym związku z</w:t>
      </w:r>
      <w:r w:rsidR="004D6F2E">
        <w:rPr>
          <w:rStyle w:val="FontStyle17"/>
          <w:bCs/>
        </w:rPr>
        <w:t> </w:t>
      </w:r>
      <w:r w:rsidRPr="004D6F2E">
        <w:rPr>
          <w:rStyle w:val="FontStyle17"/>
          <w:bCs/>
        </w:rPr>
        <w:t>wykonaniem Umowy), z osobami trzecimi, w szczególności z twórcami, klauzul dotyczących praw autorskich na warunkach nie mniej korzystnych niż te określone w niniejszej Umowie.</w:t>
      </w:r>
    </w:p>
    <w:p w14:paraId="1DC95DA3" w14:textId="30F7FC08" w:rsidR="00E629A7" w:rsidRDefault="00E629A7" w:rsidP="00E629A7">
      <w:pPr>
        <w:pStyle w:val="Style8"/>
        <w:numPr>
          <w:ilvl w:val="0"/>
          <w:numId w:val="42"/>
        </w:numPr>
        <w:spacing w:after="40" w:line="276" w:lineRule="auto"/>
        <w:contextualSpacing/>
        <w:rPr>
          <w:rStyle w:val="FontStyle17"/>
          <w:bCs/>
        </w:rPr>
      </w:pPr>
      <w:r w:rsidRPr="00E629A7">
        <w:rPr>
          <w:rStyle w:val="FontStyle17"/>
          <w:bCs/>
        </w:rPr>
        <w:t>Dla uniknięcia wątpliwości, Strony zgodnie postanawiają, że Umowa nie nakłada na Zamawiającego, ani żadnego każdoczesnego uprawnionego z tytułu majątkowych praw autorskich do Utworów, obowiązku rozpowszechniania Utworów</w:t>
      </w:r>
      <w:r>
        <w:rPr>
          <w:rStyle w:val="FontStyle17"/>
          <w:bCs/>
        </w:rPr>
        <w:t>.</w:t>
      </w:r>
    </w:p>
    <w:p w14:paraId="1BBF73AE" w14:textId="5FF803B4" w:rsidR="009D427F" w:rsidRPr="004D6F2E" w:rsidRDefault="00E629A7" w:rsidP="004D6F2E">
      <w:pPr>
        <w:pStyle w:val="Style8"/>
        <w:numPr>
          <w:ilvl w:val="0"/>
          <w:numId w:val="42"/>
        </w:numPr>
        <w:spacing w:after="40" w:line="276" w:lineRule="auto"/>
        <w:contextualSpacing/>
        <w:rPr>
          <w:rStyle w:val="FontStyle17"/>
          <w:bCs/>
        </w:rPr>
      </w:pPr>
      <w:r w:rsidRPr="00E629A7">
        <w:rPr>
          <w:rStyle w:val="FontStyle17"/>
          <w:bCs/>
        </w:rPr>
        <w:t xml:space="preserve">W celu uniknięcia jakichkolwiek wątpliwości, Strony potwierdzają, że zapłata Wynagrodzenia </w:t>
      </w:r>
      <w:r w:rsidRPr="004D6F2E">
        <w:rPr>
          <w:rStyle w:val="FontStyle17"/>
          <w:bCs/>
        </w:rPr>
        <w:t>wyczerpuje wszelkie roszczenia Wykonawcy względem Zamawiającego związane</w:t>
      </w:r>
      <w:r w:rsidR="00D2181A" w:rsidRPr="004D6F2E">
        <w:rPr>
          <w:rStyle w:val="FontStyle17"/>
          <w:bCs/>
        </w:rPr>
        <w:t xml:space="preserve"> </w:t>
      </w:r>
      <w:r w:rsidR="00B313DA" w:rsidRPr="004D6F2E">
        <w:rPr>
          <w:rStyle w:val="FontStyle17"/>
          <w:bCs/>
        </w:rPr>
        <w:t xml:space="preserve">                                      </w:t>
      </w:r>
      <w:r w:rsidRPr="004D6F2E">
        <w:rPr>
          <w:rStyle w:val="FontStyle17"/>
          <w:bCs/>
        </w:rPr>
        <w:t>z wykonaniem niniejszej Umowy i danego Zamówienia obejmuje całość odpowiedniego, godziwego i proporcjonalnego wynagrodzenia za nabycie przez Zamawiającego wszelkich praw do Utworów, w tym m.in. z tytułu przeniesienia autorskich praw majątkowych, przeniesienia wyłącznego uprawnienia do wykonywania oraz zezwalania osobom trzecim na wykonywanie zależnych praw autorskich, upoważnienia do wykonywania autorskich praw osobistych, zapewnienia podjęcia odpowiednich zobowiązań i udzielenia odpowiednich upoważnień, oraz przeniesienia własności egzemplarzy i nośników Utworów, a Wykonawcy nie przysługuje prawo do żadnego dodatkowego wynagrodzenia od Zamawiającego, w tym jego podwyższenia na jakiejkolwiek podstawie – na co niniejszym Wykonawca wyraża zgodę.</w:t>
      </w:r>
    </w:p>
    <w:p w14:paraId="67CF3D8F" w14:textId="2C19B4FF" w:rsidR="00D2181A" w:rsidRPr="00657A57" w:rsidRDefault="00D2181A" w:rsidP="00D2181A">
      <w:pPr>
        <w:pStyle w:val="Style8"/>
        <w:numPr>
          <w:ilvl w:val="0"/>
          <w:numId w:val="42"/>
        </w:numPr>
        <w:spacing w:after="40" w:line="276" w:lineRule="auto"/>
        <w:contextualSpacing/>
        <w:rPr>
          <w:rStyle w:val="FontStyle17"/>
          <w:bCs/>
        </w:rPr>
      </w:pPr>
      <w:r w:rsidRPr="00657A57">
        <w:rPr>
          <w:rStyle w:val="FontStyle17"/>
          <w:bCs/>
        </w:rPr>
        <w:t>Na czas od przekazania Utworu do chwili odbioru Wykonawca udziela Zamawiającemu nieograniczonej licencji niewyłącznej na polach eksploatacji określonych powyżej.</w:t>
      </w:r>
    </w:p>
    <w:p w14:paraId="1377639C" w14:textId="77777777" w:rsidR="004D6F2E" w:rsidRDefault="004D6F2E" w:rsidP="00C757E2">
      <w:pPr>
        <w:pStyle w:val="Style8"/>
        <w:widowControl/>
        <w:spacing w:after="40" w:line="276" w:lineRule="auto"/>
        <w:contextualSpacing/>
        <w:jc w:val="center"/>
        <w:rPr>
          <w:rStyle w:val="FontStyle17"/>
          <w:b/>
        </w:rPr>
      </w:pPr>
    </w:p>
    <w:p w14:paraId="6CAEAA73" w14:textId="48B2EE93" w:rsidR="00085C86" w:rsidRPr="00657A57" w:rsidRDefault="00A4769A" w:rsidP="00C757E2">
      <w:pPr>
        <w:pStyle w:val="Style8"/>
        <w:widowControl/>
        <w:spacing w:after="40" w:line="276" w:lineRule="auto"/>
        <w:contextualSpacing/>
        <w:jc w:val="center"/>
        <w:rPr>
          <w:rStyle w:val="FontStyle17"/>
          <w:b/>
        </w:rPr>
      </w:pPr>
      <w:r w:rsidRPr="00657A57">
        <w:rPr>
          <w:rStyle w:val="FontStyle17"/>
          <w:b/>
        </w:rPr>
        <w:t>§1</w:t>
      </w:r>
      <w:r w:rsidR="0009299F" w:rsidRPr="00657A57">
        <w:rPr>
          <w:rStyle w:val="FontStyle17"/>
          <w:b/>
        </w:rPr>
        <w:t>4</w:t>
      </w:r>
    </w:p>
    <w:p w14:paraId="03CDE0D6" w14:textId="77777777" w:rsidR="00E4605C" w:rsidRPr="00C757E2" w:rsidRDefault="00E4605C" w:rsidP="00C757E2">
      <w:pPr>
        <w:pStyle w:val="Style8"/>
        <w:widowControl/>
        <w:spacing w:after="40" w:line="276" w:lineRule="auto"/>
        <w:contextualSpacing/>
        <w:jc w:val="center"/>
        <w:rPr>
          <w:rStyle w:val="FontStyle17"/>
          <w:b/>
        </w:rPr>
      </w:pPr>
      <w:r w:rsidRPr="00C757E2">
        <w:rPr>
          <w:rStyle w:val="FontStyle17"/>
          <w:b/>
        </w:rPr>
        <w:t>Postanowienia końcowe</w:t>
      </w:r>
    </w:p>
    <w:p w14:paraId="2C8E146D" w14:textId="1A951284" w:rsidR="005C4281" w:rsidRPr="00C757E2" w:rsidRDefault="003C05CA" w:rsidP="00C757E2">
      <w:pPr>
        <w:pStyle w:val="Akapitzlist"/>
        <w:numPr>
          <w:ilvl w:val="0"/>
          <w:numId w:val="4"/>
        </w:numPr>
        <w:spacing w:after="40"/>
        <w:ind w:left="357" w:hanging="357"/>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lastRenderedPageBreak/>
        <w:t>Umowa zostaje zawarta na czas nieokreślony i obowiązuje od dnia jej podpisania przez ostatnią z</w:t>
      </w:r>
      <w:r w:rsidR="004D6F2E">
        <w:rPr>
          <w:rFonts w:ascii="Arial" w:eastAsia="Arial Unicode MS" w:hAnsi="Arial" w:cs="Arial"/>
          <w:sz w:val="20"/>
          <w:szCs w:val="20"/>
          <w:lang w:eastAsia="zh-CN"/>
        </w:rPr>
        <w:t> </w:t>
      </w:r>
      <w:r w:rsidRPr="00C757E2">
        <w:rPr>
          <w:rFonts w:ascii="Arial" w:eastAsia="Arial Unicode MS" w:hAnsi="Arial" w:cs="Arial"/>
          <w:sz w:val="20"/>
          <w:szCs w:val="20"/>
          <w:lang w:eastAsia="zh-CN"/>
        </w:rPr>
        <w:t>umocowanych osób.</w:t>
      </w:r>
      <w:r w:rsidR="005C4281" w:rsidRPr="00C757E2">
        <w:rPr>
          <w:rFonts w:ascii="Arial" w:eastAsia="Arial Unicode MS" w:hAnsi="Arial" w:cs="Arial"/>
          <w:sz w:val="20"/>
          <w:szCs w:val="20"/>
          <w:lang w:eastAsia="zh-CN"/>
        </w:rPr>
        <w:t xml:space="preserve"> </w:t>
      </w:r>
    </w:p>
    <w:p w14:paraId="3B5F1E39" w14:textId="34E74977" w:rsidR="00EE5F9C" w:rsidRPr="00C757E2" w:rsidRDefault="00EE5F9C" w:rsidP="00C757E2">
      <w:pPr>
        <w:numPr>
          <w:ilvl w:val="0"/>
          <w:numId w:val="4"/>
        </w:numPr>
        <w:suppressAutoHyphens/>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 xml:space="preserve">Umowa może być rozwiązana w formie pisemnego oświadczenia złożonego przez każdą ze Stron z zachowaniem </w:t>
      </w:r>
      <w:r w:rsidR="0043066A" w:rsidRPr="00C757E2">
        <w:rPr>
          <w:rFonts w:ascii="Arial" w:eastAsia="Arial Unicode MS" w:hAnsi="Arial" w:cs="Arial"/>
          <w:sz w:val="20"/>
          <w:szCs w:val="20"/>
          <w:lang w:eastAsia="zh-CN"/>
        </w:rPr>
        <w:t>3</w:t>
      </w:r>
      <w:r w:rsidRPr="00C757E2">
        <w:rPr>
          <w:rFonts w:ascii="Arial" w:eastAsia="Arial Unicode MS" w:hAnsi="Arial" w:cs="Arial"/>
          <w:sz w:val="20"/>
          <w:szCs w:val="20"/>
          <w:lang w:eastAsia="zh-CN"/>
        </w:rPr>
        <w:t>-miesięcznego okresu wypowiedzenia przypadającego na koniec miesiąca kalendarzowego.</w:t>
      </w:r>
    </w:p>
    <w:p w14:paraId="4B173E68" w14:textId="3AFFBA01" w:rsidR="00EE5F9C" w:rsidRPr="00C757E2" w:rsidRDefault="00EE5F9C" w:rsidP="00C757E2">
      <w:pPr>
        <w:numPr>
          <w:ilvl w:val="0"/>
          <w:numId w:val="4"/>
        </w:numPr>
        <w:suppressAutoHyphens/>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W sprawach nieuregulowanych w Umowie mają zastosowanie przepisy Kodeksu cywilnego oraz powszechnie obowiązujące przepisy prawa.</w:t>
      </w:r>
    </w:p>
    <w:p w14:paraId="55C2037B" w14:textId="7F8F9E0A" w:rsidR="00EE5F9C" w:rsidRPr="00C757E2" w:rsidRDefault="00EE5F9C" w:rsidP="00C757E2">
      <w:pPr>
        <w:numPr>
          <w:ilvl w:val="0"/>
          <w:numId w:val="4"/>
        </w:numPr>
        <w:suppressAutoHyphens/>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Ewentualne spory wynikłe w trakcie realizacji Umowy, Strony będą rozstrzygały polubownie. Jeżeli to nie będzie możliwe, spory takie będą rozstrzygane przed odpowiednim rzeczowo sądem powszechnym właściwym miejscowo dla siedziby Zamawiającego.</w:t>
      </w:r>
    </w:p>
    <w:p w14:paraId="0F0C6E83" w14:textId="24C0166E" w:rsidR="00EE5F9C" w:rsidRPr="00C757E2" w:rsidRDefault="006C738E" w:rsidP="00C757E2">
      <w:pPr>
        <w:numPr>
          <w:ilvl w:val="0"/>
          <w:numId w:val="4"/>
        </w:numPr>
        <w:suppressAutoHyphens/>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Wszelkie zmiany Umowy wymagają dla swej ważności zachowania</w:t>
      </w:r>
      <w:r w:rsidR="00BC65DD" w:rsidRPr="00C757E2">
        <w:rPr>
          <w:rFonts w:ascii="Arial" w:eastAsia="Arial Unicode MS" w:hAnsi="Arial" w:cs="Arial"/>
          <w:sz w:val="20"/>
          <w:szCs w:val="20"/>
          <w:lang w:eastAsia="zh-CN"/>
        </w:rPr>
        <w:t xml:space="preserve"> </w:t>
      </w:r>
      <w:r w:rsidRPr="00C757E2">
        <w:rPr>
          <w:rFonts w:ascii="Arial" w:eastAsia="Arial Unicode MS" w:hAnsi="Arial" w:cs="Arial"/>
          <w:sz w:val="20"/>
          <w:szCs w:val="20"/>
          <w:lang w:eastAsia="zh-CN"/>
        </w:rPr>
        <w:t>formy Aneksu, podpisanego przez obie Strony, za wyjątkiem zastrzeżeń wskazanych w Umowie w tym zakresie.</w:t>
      </w:r>
    </w:p>
    <w:p w14:paraId="6AF84F7C" w14:textId="782936A6" w:rsidR="00D27510" w:rsidRPr="00C757E2" w:rsidRDefault="00D27510" w:rsidP="00C757E2">
      <w:pPr>
        <w:numPr>
          <w:ilvl w:val="0"/>
          <w:numId w:val="4"/>
        </w:numPr>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 xml:space="preserve">W przypadku dopuszczenia się przez </w:t>
      </w:r>
      <w:r w:rsidR="007A6ACA" w:rsidRPr="00C757E2">
        <w:rPr>
          <w:rFonts w:ascii="Arial" w:eastAsia="Arial Unicode MS" w:hAnsi="Arial" w:cs="Arial"/>
          <w:sz w:val="20"/>
          <w:szCs w:val="20"/>
          <w:lang w:eastAsia="zh-CN"/>
        </w:rPr>
        <w:t>Wykonawcę</w:t>
      </w:r>
      <w:r w:rsidRPr="00C757E2">
        <w:rPr>
          <w:rFonts w:ascii="Arial" w:eastAsia="Arial Unicode MS" w:hAnsi="Arial" w:cs="Arial"/>
          <w:sz w:val="20"/>
          <w:szCs w:val="20"/>
          <w:lang w:eastAsia="zh-CN"/>
        </w:rPr>
        <w:t xml:space="preserve"> istotnych opóźnień w realizacji przedmiotu Umowy, jak również w przypadku trwałego zaprzestania wykonywania postanowień Umowy przez </w:t>
      </w:r>
      <w:r w:rsidR="007A6ACA" w:rsidRPr="00C757E2">
        <w:rPr>
          <w:rFonts w:ascii="Arial" w:eastAsia="Arial Unicode MS" w:hAnsi="Arial" w:cs="Arial"/>
          <w:sz w:val="20"/>
          <w:szCs w:val="20"/>
          <w:lang w:eastAsia="zh-CN"/>
        </w:rPr>
        <w:t>Wykonawcę</w:t>
      </w:r>
      <w:r w:rsidRPr="00C757E2">
        <w:rPr>
          <w:rFonts w:ascii="Arial" w:eastAsia="Arial Unicode MS" w:hAnsi="Arial" w:cs="Arial"/>
          <w:sz w:val="20"/>
          <w:szCs w:val="20"/>
          <w:lang w:eastAsia="zh-CN"/>
        </w:rPr>
        <w:t xml:space="preserve">, Zamawiający może rozwiązać Umowę ze skutkiem natychmiastowym. </w:t>
      </w:r>
      <w:r w:rsidR="007A6ACA" w:rsidRPr="00C757E2">
        <w:rPr>
          <w:rFonts w:ascii="Arial" w:eastAsia="Arial Unicode MS" w:hAnsi="Arial" w:cs="Arial"/>
          <w:sz w:val="20"/>
          <w:szCs w:val="20"/>
          <w:lang w:eastAsia="zh-CN"/>
        </w:rPr>
        <w:t>Wykonawca</w:t>
      </w:r>
      <w:r w:rsidRPr="00C757E2">
        <w:rPr>
          <w:rFonts w:ascii="Arial" w:eastAsia="Arial Unicode MS" w:hAnsi="Arial" w:cs="Arial"/>
          <w:sz w:val="20"/>
          <w:szCs w:val="20"/>
          <w:lang w:eastAsia="zh-CN"/>
        </w:rPr>
        <w:t xml:space="preserve"> nie może w takim przypadku żądać od Zamawiającego jakiegokolwiek odszkodowania z tytułu rozwiązania Umowy.</w:t>
      </w:r>
    </w:p>
    <w:p w14:paraId="530E3537" w14:textId="77777777" w:rsidR="00D27510" w:rsidRPr="00C757E2" w:rsidRDefault="00D27510" w:rsidP="00C757E2">
      <w:pPr>
        <w:numPr>
          <w:ilvl w:val="0"/>
          <w:numId w:val="4"/>
        </w:numPr>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Umowa została sporządzona w formie elektronicznej i opatrzona kwalifikowanymi podpisami elektronicznymi.</w:t>
      </w:r>
    </w:p>
    <w:p w14:paraId="631C71D8" w14:textId="77777777" w:rsidR="00BF102E" w:rsidRPr="00C757E2" w:rsidRDefault="00BF102E" w:rsidP="00C757E2">
      <w:pPr>
        <w:numPr>
          <w:ilvl w:val="0"/>
          <w:numId w:val="4"/>
        </w:numPr>
        <w:suppressAutoHyphens/>
        <w:spacing w:after="40" w:line="276" w:lineRule="auto"/>
        <w:contextualSpacing/>
        <w:jc w:val="both"/>
        <w:rPr>
          <w:rFonts w:ascii="Arial" w:eastAsia="Arial Unicode MS" w:hAnsi="Arial" w:cs="Arial"/>
          <w:sz w:val="20"/>
          <w:szCs w:val="20"/>
          <w:lang w:eastAsia="zh-CN"/>
        </w:rPr>
      </w:pPr>
      <w:r w:rsidRPr="00C757E2">
        <w:rPr>
          <w:rFonts w:ascii="Arial" w:eastAsia="Arial Unicode MS" w:hAnsi="Arial" w:cs="Arial"/>
          <w:sz w:val="20"/>
          <w:szCs w:val="20"/>
          <w:lang w:eastAsia="zh-CN"/>
        </w:rPr>
        <w:t>Załączniki do Umowy, stanowiące jej integralną część:</w:t>
      </w:r>
    </w:p>
    <w:p w14:paraId="7C14397A" w14:textId="7ACADE36" w:rsidR="000E2C43" w:rsidRPr="00C757E2" w:rsidRDefault="00BF102E" w:rsidP="00C757E2">
      <w:pPr>
        <w:pStyle w:val="Tekstpodstawowy"/>
        <w:numPr>
          <w:ilvl w:val="0"/>
          <w:numId w:val="1"/>
        </w:numPr>
        <w:snapToGrid w:val="0"/>
        <w:spacing w:after="40" w:line="276" w:lineRule="auto"/>
        <w:ind w:left="714" w:hanging="357"/>
        <w:contextualSpacing/>
        <w:jc w:val="both"/>
        <w:rPr>
          <w:rFonts w:ascii="Arial" w:hAnsi="Arial" w:cs="Arial"/>
          <w:sz w:val="20"/>
          <w:szCs w:val="20"/>
        </w:rPr>
      </w:pPr>
      <w:r w:rsidRPr="00C757E2">
        <w:rPr>
          <w:rFonts w:ascii="Arial" w:hAnsi="Arial" w:cs="Arial"/>
          <w:sz w:val="20"/>
          <w:szCs w:val="20"/>
        </w:rPr>
        <w:t xml:space="preserve">Załącznik nr </w:t>
      </w:r>
      <w:r w:rsidR="00F341A9" w:rsidRPr="00C757E2">
        <w:rPr>
          <w:rFonts w:ascii="Arial" w:hAnsi="Arial" w:cs="Arial"/>
          <w:sz w:val="20"/>
          <w:szCs w:val="20"/>
        </w:rPr>
        <w:t>1</w:t>
      </w:r>
      <w:r w:rsidRPr="00C757E2">
        <w:rPr>
          <w:rFonts w:ascii="Arial" w:hAnsi="Arial" w:cs="Arial"/>
          <w:sz w:val="20"/>
          <w:szCs w:val="20"/>
        </w:rPr>
        <w:t xml:space="preserve"> –</w:t>
      </w:r>
      <w:r w:rsidR="003C05CA" w:rsidRPr="00C757E2">
        <w:rPr>
          <w:rFonts w:ascii="Arial" w:hAnsi="Arial" w:cs="Arial"/>
          <w:sz w:val="20"/>
          <w:szCs w:val="20"/>
        </w:rPr>
        <w:t xml:space="preserve"> </w:t>
      </w:r>
      <w:r w:rsidR="00A61F46" w:rsidRPr="00C757E2">
        <w:rPr>
          <w:rFonts w:ascii="Arial" w:hAnsi="Arial" w:cs="Arial"/>
          <w:sz w:val="20"/>
          <w:szCs w:val="20"/>
        </w:rPr>
        <w:t xml:space="preserve">Instrukcja przesyłania faktur w formie elektronicznej do ORLEN Eko </w:t>
      </w:r>
      <w:r w:rsidR="006639A4" w:rsidRPr="00C757E2">
        <w:rPr>
          <w:rFonts w:ascii="Arial" w:hAnsi="Arial" w:cs="Arial"/>
          <w:sz w:val="20"/>
          <w:szCs w:val="20"/>
        </w:rPr>
        <w:t>s</w:t>
      </w:r>
      <w:r w:rsidR="00A61F46" w:rsidRPr="00C757E2">
        <w:rPr>
          <w:rFonts w:ascii="Arial" w:hAnsi="Arial" w:cs="Arial"/>
          <w:sz w:val="20"/>
          <w:szCs w:val="20"/>
        </w:rPr>
        <w:t>p. z o.o.</w:t>
      </w:r>
    </w:p>
    <w:p w14:paraId="6C923830" w14:textId="6C49A05A" w:rsidR="00B24F08" w:rsidRPr="00C757E2" w:rsidRDefault="00B24F08" w:rsidP="00C757E2">
      <w:pPr>
        <w:pStyle w:val="Tekstpodstawowy"/>
        <w:numPr>
          <w:ilvl w:val="0"/>
          <w:numId w:val="1"/>
        </w:numPr>
        <w:snapToGrid w:val="0"/>
        <w:spacing w:after="40" w:line="276" w:lineRule="auto"/>
        <w:ind w:left="714" w:hanging="357"/>
        <w:contextualSpacing/>
        <w:jc w:val="both"/>
        <w:rPr>
          <w:rFonts w:ascii="Arial" w:hAnsi="Arial" w:cs="Arial"/>
          <w:sz w:val="20"/>
          <w:szCs w:val="20"/>
        </w:rPr>
      </w:pPr>
      <w:r w:rsidRPr="00C757E2">
        <w:rPr>
          <w:rFonts w:ascii="Arial" w:hAnsi="Arial" w:cs="Arial"/>
          <w:sz w:val="20"/>
          <w:szCs w:val="20"/>
        </w:rPr>
        <w:t>Załącznik nr 2  - Porozumienie do przesyłania e-</w:t>
      </w:r>
      <w:proofErr w:type="spellStart"/>
      <w:r w:rsidRPr="00C757E2">
        <w:rPr>
          <w:rFonts w:ascii="Arial" w:hAnsi="Arial" w:cs="Arial"/>
          <w:sz w:val="20"/>
          <w:szCs w:val="20"/>
        </w:rPr>
        <w:t>fv</w:t>
      </w:r>
      <w:proofErr w:type="spellEnd"/>
    </w:p>
    <w:p w14:paraId="4B4E4D63" w14:textId="2E89DE2A" w:rsidR="00B34D6D" w:rsidRPr="00C757E2" w:rsidRDefault="001B1E23" w:rsidP="00C757E2">
      <w:pPr>
        <w:pStyle w:val="Tekstpodstawowy"/>
        <w:numPr>
          <w:ilvl w:val="0"/>
          <w:numId w:val="1"/>
        </w:numPr>
        <w:snapToGrid w:val="0"/>
        <w:spacing w:after="40" w:line="276" w:lineRule="auto"/>
        <w:contextualSpacing/>
        <w:jc w:val="both"/>
        <w:rPr>
          <w:rFonts w:ascii="Arial" w:hAnsi="Arial" w:cs="Arial"/>
          <w:sz w:val="20"/>
          <w:szCs w:val="20"/>
        </w:rPr>
      </w:pPr>
      <w:r w:rsidRPr="00C757E2">
        <w:rPr>
          <w:rFonts w:ascii="Arial" w:hAnsi="Arial" w:cs="Arial"/>
          <w:sz w:val="20"/>
          <w:szCs w:val="20"/>
        </w:rPr>
        <w:t xml:space="preserve">Załącznik nr </w:t>
      </w:r>
      <w:r w:rsidR="006639A4" w:rsidRPr="00C757E2">
        <w:rPr>
          <w:rFonts w:ascii="Arial" w:hAnsi="Arial" w:cs="Arial"/>
          <w:sz w:val="20"/>
          <w:szCs w:val="20"/>
        </w:rPr>
        <w:t>3</w:t>
      </w:r>
      <w:r w:rsidRPr="00C757E2">
        <w:rPr>
          <w:rFonts w:ascii="Arial" w:hAnsi="Arial" w:cs="Arial"/>
          <w:sz w:val="20"/>
          <w:szCs w:val="20"/>
        </w:rPr>
        <w:t xml:space="preserve"> –</w:t>
      </w:r>
      <w:r w:rsidR="00B34D6D" w:rsidRPr="00C757E2">
        <w:rPr>
          <w:rFonts w:ascii="Arial" w:eastAsia="Arial Unicode MS" w:hAnsi="Arial" w:cs="Arial"/>
          <w:sz w:val="20"/>
          <w:szCs w:val="20"/>
          <w:lang w:eastAsia="ar-SA"/>
        </w:rPr>
        <w:t xml:space="preserve"> </w:t>
      </w:r>
      <w:del w:id="11" w:author="Tomczak Małgorzata (EKO)" w:date="2026-02-04T15:30:00Z" w16du:dateUtc="2026-02-04T14:30:00Z">
        <w:r w:rsidR="00B34D6D" w:rsidRPr="00C757E2" w:rsidDel="004C7316">
          <w:rPr>
            <w:rFonts w:ascii="Arial" w:eastAsia="Arial Unicode MS" w:hAnsi="Arial" w:cs="Arial"/>
            <w:sz w:val="20"/>
            <w:szCs w:val="20"/>
            <w:lang w:eastAsia="ar-SA"/>
          </w:rPr>
          <w:delText xml:space="preserve">Klauzula informacyjna </w:delText>
        </w:r>
        <w:r w:rsidR="00B34D6D" w:rsidRPr="00C757E2" w:rsidDel="004C7316">
          <w:rPr>
            <w:rFonts w:ascii="Arial" w:hAnsi="Arial" w:cs="Arial"/>
            <w:sz w:val="20"/>
            <w:szCs w:val="20"/>
          </w:rPr>
          <w:delText xml:space="preserve">w </w:delText>
        </w:r>
        <w:r w:rsidR="00272AAD" w:rsidRPr="00C757E2" w:rsidDel="004C7316">
          <w:rPr>
            <w:rFonts w:ascii="Arial" w:hAnsi="Arial" w:cs="Arial"/>
            <w:sz w:val="20"/>
            <w:szCs w:val="20"/>
          </w:rPr>
          <w:delText>związku postępowaniem</w:delText>
        </w:r>
        <w:r w:rsidR="00B34D6D" w:rsidRPr="00C757E2" w:rsidDel="004C7316">
          <w:rPr>
            <w:rFonts w:ascii="Arial" w:hAnsi="Arial" w:cs="Arial"/>
            <w:sz w:val="20"/>
            <w:szCs w:val="20"/>
          </w:rPr>
          <w:delText xml:space="preserve"> zmierzającym do przedstawienia oferty/ zawarcia umowy/ zawarciem umowy</w:delText>
        </w:r>
        <w:r w:rsidR="00B34D6D" w:rsidRPr="00C757E2" w:rsidDel="004C7316">
          <w:rPr>
            <w:rFonts w:ascii="Arial" w:eastAsia="Arial Unicode MS" w:hAnsi="Arial" w:cs="Arial"/>
            <w:sz w:val="20"/>
            <w:szCs w:val="20"/>
            <w:lang w:eastAsia="ar-SA"/>
          </w:rPr>
          <w:delText>.</w:delText>
        </w:r>
      </w:del>
      <w:ins w:id="12" w:author="Tomczak Małgorzata (EKO)" w:date="2026-02-04T15:30:00Z" w16du:dateUtc="2026-02-04T14:30:00Z">
        <w:r w:rsidR="004C7316" w:rsidRPr="004C7316">
          <w:t xml:space="preserve"> </w:t>
        </w:r>
        <w:r w:rsidR="004C7316" w:rsidRPr="004C7316">
          <w:rPr>
            <w:rFonts w:ascii="Arial" w:eastAsia="Arial Unicode MS" w:hAnsi="Arial" w:cs="Arial"/>
            <w:sz w:val="20"/>
            <w:szCs w:val="20"/>
            <w:lang w:eastAsia="ar-SA"/>
          </w:rPr>
          <w:t>dla osób reprezentujących Kontrahenta, wskazanych do kontaktu lub współpracujących z Kontrahentem przy zawarciu i realizacji umów z ORLEN Eko sp.</w:t>
        </w:r>
      </w:ins>
    </w:p>
    <w:p w14:paraId="10BE7E0D" w14:textId="6277C1F1" w:rsidR="00730C3B" w:rsidRPr="00C757E2" w:rsidRDefault="00730C3B" w:rsidP="00C757E2">
      <w:pPr>
        <w:pStyle w:val="Tekstpodstawowy"/>
        <w:numPr>
          <w:ilvl w:val="0"/>
          <w:numId w:val="1"/>
        </w:numPr>
        <w:snapToGrid w:val="0"/>
        <w:spacing w:after="40" w:line="276" w:lineRule="auto"/>
        <w:contextualSpacing/>
        <w:jc w:val="both"/>
        <w:rPr>
          <w:rFonts w:ascii="Arial" w:hAnsi="Arial" w:cs="Arial"/>
          <w:sz w:val="20"/>
          <w:szCs w:val="20"/>
        </w:rPr>
      </w:pPr>
      <w:r w:rsidRPr="00C757E2">
        <w:rPr>
          <w:rFonts w:ascii="Arial" w:eastAsia="Arial Unicode MS" w:hAnsi="Arial" w:cs="Arial"/>
          <w:sz w:val="20"/>
          <w:szCs w:val="20"/>
          <w:lang w:eastAsia="ar-SA"/>
        </w:rPr>
        <w:t xml:space="preserve">Załącznik nr </w:t>
      </w:r>
      <w:r w:rsidR="006639A4" w:rsidRPr="00C757E2">
        <w:rPr>
          <w:rFonts w:ascii="Arial" w:eastAsia="Arial Unicode MS" w:hAnsi="Arial" w:cs="Arial"/>
          <w:sz w:val="20"/>
          <w:szCs w:val="20"/>
          <w:lang w:eastAsia="ar-SA"/>
        </w:rPr>
        <w:t>4</w:t>
      </w:r>
      <w:r w:rsidRPr="00C757E2">
        <w:rPr>
          <w:rFonts w:ascii="Arial" w:eastAsia="Arial Unicode MS" w:hAnsi="Arial" w:cs="Arial"/>
          <w:sz w:val="20"/>
          <w:szCs w:val="20"/>
          <w:lang w:eastAsia="ar-SA"/>
        </w:rPr>
        <w:t xml:space="preserve"> – Kopia polisy OC</w:t>
      </w:r>
    </w:p>
    <w:p w14:paraId="15FBB22C" w14:textId="77777777" w:rsidR="004078F1" w:rsidRPr="00C757E2" w:rsidRDefault="004078F1" w:rsidP="00C757E2">
      <w:pPr>
        <w:pStyle w:val="Tekstpodstawowy"/>
        <w:snapToGrid w:val="0"/>
        <w:spacing w:after="40" w:line="276" w:lineRule="auto"/>
        <w:ind w:left="720"/>
        <w:contextualSpacing/>
        <w:jc w:val="both"/>
        <w:rPr>
          <w:rFonts w:ascii="Arial" w:hAnsi="Arial" w:cs="Arial"/>
          <w:sz w:val="20"/>
          <w:szCs w:val="20"/>
          <w:lang w:bidi="pl-PL"/>
        </w:rPr>
      </w:pPr>
    </w:p>
    <w:p w14:paraId="73EF0857" w14:textId="77777777" w:rsidR="000435E8" w:rsidRPr="00C757E2" w:rsidRDefault="000435E8" w:rsidP="00C757E2">
      <w:pPr>
        <w:spacing w:after="40" w:line="276" w:lineRule="auto"/>
        <w:contextualSpacing/>
        <w:jc w:val="both"/>
        <w:rPr>
          <w:rFonts w:ascii="Arial" w:hAnsi="Arial" w:cs="Arial"/>
          <w:b/>
          <w:sz w:val="20"/>
          <w:szCs w:val="20"/>
        </w:rPr>
      </w:pPr>
    </w:p>
    <w:p w14:paraId="341FE0F3" w14:textId="764B02A4" w:rsidR="00353FC5" w:rsidRPr="00C757E2" w:rsidRDefault="00696029" w:rsidP="00C757E2">
      <w:pPr>
        <w:spacing w:after="40" w:line="276" w:lineRule="auto"/>
        <w:contextualSpacing/>
        <w:jc w:val="both"/>
        <w:rPr>
          <w:rFonts w:ascii="Arial" w:hAnsi="Arial" w:cs="Arial"/>
          <w:b/>
          <w:sz w:val="20"/>
          <w:szCs w:val="20"/>
        </w:rPr>
      </w:pPr>
      <w:r w:rsidRPr="00C757E2">
        <w:rPr>
          <w:rFonts w:ascii="Arial" w:hAnsi="Arial" w:cs="Arial"/>
          <w:b/>
          <w:sz w:val="20"/>
          <w:szCs w:val="20"/>
        </w:rPr>
        <w:t xml:space="preserve">   </w:t>
      </w:r>
      <w:r w:rsidR="00A00859" w:rsidRPr="00C757E2">
        <w:rPr>
          <w:rFonts w:ascii="Arial" w:hAnsi="Arial" w:cs="Arial"/>
          <w:b/>
          <w:sz w:val="20"/>
          <w:szCs w:val="20"/>
        </w:rPr>
        <w:t xml:space="preserve">Zamawiający: </w:t>
      </w:r>
      <w:r w:rsidR="00F607DD" w:rsidRPr="00C757E2">
        <w:rPr>
          <w:rFonts w:ascii="Arial" w:hAnsi="Arial" w:cs="Arial"/>
          <w:b/>
          <w:sz w:val="20"/>
          <w:szCs w:val="20"/>
        </w:rPr>
        <w:tab/>
      </w:r>
      <w:r w:rsidR="00F607DD" w:rsidRPr="00C757E2">
        <w:rPr>
          <w:rFonts w:ascii="Arial" w:hAnsi="Arial" w:cs="Arial"/>
          <w:b/>
          <w:sz w:val="20"/>
          <w:szCs w:val="20"/>
        </w:rPr>
        <w:tab/>
      </w:r>
      <w:r w:rsidR="00F607DD" w:rsidRPr="00C757E2">
        <w:rPr>
          <w:rFonts w:ascii="Arial" w:hAnsi="Arial" w:cs="Arial"/>
          <w:b/>
          <w:sz w:val="20"/>
          <w:szCs w:val="20"/>
        </w:rPr>
        <w:tab/>
      </w:r>
      <w:r w:rsidR="00F607DD" w:rsidRPr="00C757E2">
        <w:rPr>
          <w:rFonts w:ascii="Arial" w:hAnsi="Arial" w:cs="Arial"/>
          <w:b/>
          <w:sz w:val="20"/>
          <w:szCs w:val="20"/>
        </w:rPr>
        <w:tab/>
      </w:r>
      <w:r w:rsidR="00F607DD" w:rsidRPr="00C757E2">
        <w:rPr>
          <w:rFonts w:ascii="Arial" w:hAnsi="Arial" w:cs="Arial"/>
          <w:b/>
          <w:sz w:val="20"/>
          <w:szCs w:val="20"/>
        </w:rPr>
        <w:tab/>
      </w:r>
      <w:r w:rsidR="00F607DD" w:rsidRPr="00C757E2">
        <w:rPr>
          <w:rFonts w:ascii="Arial" w:hAnsi="Arial" w:cs="Arial"/>
          <w:b/>
          <w:sz w:val="20"/>
          <w:szCs w:val="20"/>
        </w:rPr>
        <w:tab/>
      </w:r>
      <w:r w:rsidR="00F607DD" w:rsidRPr="00C757E2">
        <w:rPr>
          <w:rFonts w:ascii="Arial" w:hAnsi="Arial" w:cs="Arial"/>
          <w:b/>
          <w:sz w:val="20"/>
          <w:szCs w:val="20"/>
        </w:rPr>
        <w:tab/>
      </w:r>
      <w:r w:rsidRPr="00C757E2">
        <w:rPr>
          <w:rFonts w:ascii="Arial" w:hAnsi="Arial" w:cs="Arial"/>
          <w:b/>
          <w:sz w:val="20"/>
          <w:szCs w:val="20"/>
        </w:rPr>
        <w:t xml:space="preserve">         </w:t>
      </w:r>
      <w:r w:rsidR="001B2B3E" w:rsidRPr="00C757E2">
        <w:rPr>
          <w:rFonts w:ascii="Arial" w:hAnsi="Arial" w:cs="Arial"/>
          <w:b/>
          <w:sz w:val="20"/>
          <w:szCs w:val="20"/>
        </w:rPr>
        <w:t xml:space="preserve"> </w:t>
      </w:r>
      <w:r w:rsidR="000435E8" w:rsidRPr="00C757E2">
        <w:rPr>
          <w:rFonts w:ascii="Arial" w:hAnsi="Arial" w:cs="Arial"/>
          <w:b/>
          <w:sz w:val="20"/>
          <w:szCs w:val="20"/>
        </w:rPr>
        <w:t xml:space="preserve">          </w:t>
      </w:r>
      <w:r w:rsidR="001B2B3E" w:rsidRPr="00C757E2">
        <w:rPr>
          <w:rFonts w:ascii="Arial" w:hAnsi="Arial" w:cs="Arial"/>
          <w:b/>
          <w:sz w:val="20"/>
          <w:szCs w:val="20"/>
        </w:rPr>
        <w:t xml:space="preserve"> </w:t>
      </w:r>
      <w:r w:rsidR="007A6ACA" w:rsidRPr="00C757E2">
        <w:rPr>
          <w:rFonts w:ascii="Arial" w:hAnsi="Arial" w:cs="Arial"/>
          <w:b/>
          <w:sz w:val="20"/>
          <w:szCs w:val="20"/>
        </w:rPr>
        <w:t>Wykonawca</w:t>
      </w:r>
      <w:r w:rsidR="00A00859" w:rsidRPr="00C757E2">
        <w:rPr>
          <w:rFonts w:ascii="Arial" w:hAnsi="Arial" w:cs="Arial"/>
          <w:b/>
          <w:sz w:val="20"/>
          <w:szCs w:val="20"/>
        </w:rPr>
        <w:t>:</w:t>
      </w:r>
    </w:p>
    <w:p w14:paraId="4605A11F" w14:textId="77777777" w:rsidR="00882CEA" w:rsidRPr="00C757E2" w:rsidRDefault="00882CEA" w:rsidP="00C757E2">
      <w:pPr>
        <w:spacing w:after="40" w:line="276" w:lineRule="auto"/>
        <w:contextualSpacing/>
        <w:jc w:val="both"/>
        <w:rPr>
          <w:rFonts w:ascii="Arial" w:hAnsi="Arial" w:cs="Arial"/>
          <w:b/>
          <w:sz w:val="20"/>
          <w:szCs w:val="20"/>
        </w:rPr>
      </w:pPr>
    </w:p>
    <w:sectPr w:rsidR="00882CEA" w:rsidRPr="00C757E2" w:rsidSect="008F62AC">
      <w:headerReference w:type="even" r:id="rId14"/>
      <w:footerReference w:type="even" r:id="rId15"/>
      <w:footerReference w:type="default" r:id="rId16"/>
      <w:pgSz w:w="11906" w:h="16838"/>
      <w:pgMar w:top="851" w:right="1417" w:bottom="993" w:left="1417" w:header="708"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Tomczak Małgorzata (EKO)" w:date="2025-12-02T08:10:00Z" w:initials="MT">
    <w:p w14:paraId="09C15E41" w14:textId="111CDFB7" w:rsidR="00AD480F" w:rsidRDefault="00AD480F" w:rsidP="00AD480F">
      <w:pPr>
        <w:pStyle w:val="Tekstkomentarza"/>
      </w:pPr>
      <w:r>
        <w:rPr>
          <w:rStyle w:val="Odwoaniedokomentarza"/>
        </w:rPr>
        <w:annotationRef/>
      </w:r>
      <w:r>
        <w:t>Prosimy o uzupełnienie danych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C15E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C15E41" w16cid:durableId="7FF360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4135F" w14:textId="77777777" w:rsidR="00BD44CA" w:rsidRDefault="00BD44CA">
      <w:r>
        <w:separator/>
      </w:r>
    </w:p>
  </w:endnote>
  <w:endnote w:type="continuationSeparator" w:id="0">
    <w:p w14:paraId="2A90AC81" w14:textId="77777777" w:rsidR="00BD44CA" w:rsidRDefault="00BD44CA">
      <w:r>
        <w:continuationSeparator/>
      </w:r>
    </w:p>
  </w:endnote>
  <w:endnote w:type="continuationNotice" w:id="1">
    <w:p w14:paraId="4B118F22" w14:textId="77777777" w:rsidR="00BD44CA" w:rsidRDefault="00BD4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B3D69" w14:textId="77777777" w:rsidR="00573674" w:rsidRDefault="00573674" w:rsidP="00DC78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6FADE6" w14:textId="77777777" w:rsidR="00573674" w:rsidRDefault="00573674" w:rsidP="001738A8">
    <w:pPr>
      <w:pStyle w:val="Style3"/>
      <w:widowControl/>
      <w:ind w:left="3950" w:right="360"/>
      <w:jc w:val="both"/>
      <w:rPr>
        <w:rStyle w:val="FontStyle18"/>
      </w:rPr>
    </w:pPr>
    <w:r>
      <w:rPr>
        <w:rStyle w:val="FontStyle18"/>
      </w:rPr>
      <w:t>Strona  z 8</w:t>
    </w:r>
  </w:p>
  <w:p w14:paraId="586F38B4" w14:textId="77777777" w:rsidR="00573674" w:rsidRDefault="00573674"/>
  <w:p w14:paraId="3DDF3DD0" w14:textId="77777777" w:rsidR="00573674" w:rsidRDefault="00573674"/>
  <w:p w14:paraId="38532809" w14:textId="77777777" w:rsidR="00573674" w:rsidRDefault="00573674"/>
  <w:p w14:paraId="6933A215" w14:textId="77777777" w:rsidR="00573674" w:rsidRDefault="005736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0649076"/>
      <w:docPartObj>
        <w:docPartGallery w:val="Page Numbers (Bottom of Page)"/>
        <w:docPartUnique/>
      </w:docPartObj>
    </w:sdtPr>
    <w:sdtContent>
      <w:sdt>
        <w:sdtPr>
          <w:id w:val="-1769616900"/>
          <w:docPartObj>
            <w:docPartGallery w:val="Page Numbers (Top of Page)"/>
            <w:docPartUnique/>
          </w:docPartObj>
        </w:sdtPr>
        <w:sdtContent>
          <w:p w14:paraId="6C26B223" w14:textId="42293DAB" w:rsidR="00244A7A" w:rsidRDefault="00244A7A">
            <w:pPr>
              <w:pStyle w:val="Stopka"/>
              <w:jc w:val="right"/>
            </w:pPr>
            <w:r w:rsidRPr="00493AA2">
              <w:rPr>
                <w:rFonts w:ascii="Arial" w:hAnsi="Arial" w:cs="Arial"/>
                <w:sz w:val="20"/>
                <w:szCs w:val="20"/>
              </w:rPr>
              <w:t xml:space="preserve">Strona </w:t>
            </w:r>
            <w:r w:rsidRPr="00493AA2">
              <w:rPr>
                <w:rFonts w:ascii="Arial" w:hAnsi="Arial" w:cs="Arial"/>
                <w:sz w:val="20"/>
                <w:szCs w:val="20"/>
              </w:rPr>
              <w:fldChar w:fldCharType="begin"/>
            </w:r>
            <w:r w:rsidRPr="00493AA2">
              <w:rPr>
                <w:rFonts w:ascii="Arial" w:hAnsi="Arial" w:cs="Arial"/>
                <w:sz w:val="20"/>
                <w:szCs w:val="20"/>
              </w:rPr>
              <w:instrText>PAGE</w:instrText>
            </w:r>
            <w:r w:rsidRPr="00493AA2">
              <w:rPr>
                <w:rFonts w:ascii="Arial" w:hAnsi="Arial" w:cs="Arial"/>
                <w:sz w:val="20"/>
                <w:szCs w:val="20"/>
              </w:rPr>
              <w:fldChar w:fldCharType="separate"/>
            </w:r>
            <w:r w:rsidRPr="00493AA2">
              <w:rPr>
                <w:rFonts w:ascii="Arial" w:hAnsi="Arial" w:cs="Arial"/>
                <w:sz w:val="20"/>
                <w:szCs w:val="20"/>
              </w:rPr>
              <w:t>2</w:t>
            </w:r>
            <w:r w:rsidRPr="00493AA2">
              <w:rPr>
                <w:rFonts w:ascii="Arial" w:hAnsi="Arial" w:cs="Arial"/>
                <w:sz w:val="20"/>
                <w:szCs w:val="20"/>
              </w:rPr>
              <w:fldChar w:fldCharType="end"/>
            </w:r>
            <w:r w:rsidRPr="00493AA2">
              <w:rPr>
                <w:rFonts w:ascii="Arial" w:hAnsi="Arial" w:cs="Arial"/>
                <w:sz w:val="20"/>
                <w:szCs w:val="20"/>
              </w:rPr>
              <w:t xml:space="preserve"> z </w:t>
            </w:r>
            <w:r w:rsidRPr="00493AA2">
              <w:rPr>
                <w:rFonts w:ascii="Arial" w:hAnsi="Arial" w:cs="Arial"/>
                <w:sz w:val="20"/>
                <w:szCs w:val="20"/>
              </w:rPr>
              <w:fldChar w:fldCharType="begin"/>
            </w:r>
            <w:r w:rsidRPr="00493AA2">
              <w:rPr>
                <w:rFonts w:ascii="Arial" w:hAnsi="Arial" w:cs="Arial"/>
                <w:sz w:val="20"/>
                <w:szCs w:val="20"/>
              </w:rPr>
              <w:instrText>NUMPAGES</w:instrText>
            </w:r>
            <w:r w:rsidRPr="00493AA2">
              <w:rPr>
                <w:rFonts w:ascii="Arial" w:hAnsi="Arial" w:cs="Arial"/>
                <w:sz w:val="20"/>
                <w:szCs w:val="20"/>
              </w:rPr>
              <w:fldChar w:fldCharType="separate"/>
            </w:r>
            <w:r w:rsidRPr="00493AA2">
              <w:rPr>
                <w:rFonts w:ascii="Arial" w:hAnsi="Arial" w:cs="Arial"/>
                <w:sz w:val="20"/>
                <w:szCs w:val="20"/>
              </w:rPr>
              <w:t>2</w:t>
            </w:r>
            <w:r w:rsidRPr="00493AA2">
              <w:rPr>
                <w:rFonts w:ascii="Arial" w:hAnsi="Arial" w:cs="Arial"/>
                <w:sz w:val="20"/>
                <w:szCs w:val="20"/>
              </w:rPr>
              <w:fldChar w:fldCharType="end"/>
            </w:r>
          </w:p>
        </w:sdtContent>
      </w:sdt>
    </w:sdtContent>
  </w:sdt>
  <w:p w14:paraId="141965C2" w14:textId="77777777" w:rsidR="00573674" w:rsidRDefault="005736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1388E" w14:textId="77777777" w:rsidR="00BD44CA" w:rsidRDefault="00BD44CA">
      <w:r>
        <w:separator/>
      </w:r>
    </w:p>
  </w:footnote>
  <w:footnote w:type="continuationSeparator" w:id="0">
    <w:p w14:paraId="609B4F14" w14:textId="77777777" w:rsidR="00BD44CA" w:rsidRDefault="00BD44CA">
      <w:r>
        <w:continuationSeparator/>
      </w:r>
    </w:p>
  </w:footnote>
  <w:footnote w:type="continuationNotice" w:id="1">
    <w:p w14:paraId="3E7AB769" w14:textId="77777777" w:rsidR="00BD44CA" w:rsidRDefault="00BD4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B26BF" w14:textId="77777777" w:rsidR="00573674" w:rsidRDefault="00573674">
    <w:pPr>
      <w:pStyle w:val="Style1"/>
      <w:widowControl/>
      <w:ind w:left="3115" w:right="-3552"/>
      <w:jc w:val="both"/>
      <w:rPr>
        <w:rStyle w:val="FontStyle21"/>
      </w:rPr>
    </w:pPr>
    <w:r>
      <w:rPr>
        <w:rStyle w:val="FontStyle21"/>
      </w:rPr>
      <w:t>Umowa Nr</w:t>
    </w:r>
  </w:p>
  <w:p w14:paraId="7E3A4F77" w14:textId="77777777" w:rsidR="00573674" w:rsidRDefault="00573674"/>
  <w:p w14:paraId="1E077F85" w14:textId="77777777" w:rsidR="00573674" w:rsidRDefault="00573674"/>
  <w:p w14:paraId="20B3CB63" w14:textId="77777777" w:rsidR="00573674" w:rsidRDefault="00573674"/>
  <w:p w14:paraId="2C8E660A" w14:textId="77777777" w:rsidR="00573674" w:rsidRDefault="005736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1" w15:restartNumberingAfterBreak="0">
    <w:nsid w:val="0000000B"/>
    <w:multiLevelType w:val="multilevel"/>
    <w:tmpl w:val="0000000B"/>
    <w:name w:val="WW8Num11"/>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2" w15:restartNumberingAfterBreak="0">
    <w:nsid w:val="04316875"/>
    <w:multiLevelType w:val="hybridMultilevel"/>
    <w:tmpl w:val="FEFA46EC"/>
    <w:lvl w:ilvl="0" w:tplc="5BF64C2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24F3F"/>
    <w:multiLevelType w:val="hybridMultilevel"/>
    <w:tmpl w:val="75E2C75A"/>
    <w:lvl w:ilvl="0" w:tplc="FFFFFFFF">
      <w:start w:val="1"/>
      <w:numFmt w:val="lowerLetter"/>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 w15:restartNumberingAfterBreak="0">
    <w:nsid w:val="0685591D"/>
    <w:multiLevelType w:val="multilevel"/>
    <w:tmpl w:val="56403A7C"/>
    <w:lvl w:ilvl="0">
      <w:start w:val="2"/>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94A00B7"/>
    <w:multiLevelType w:val="hybridMultilevel"/>
    <w:tmpl w:val="56FEBF74"/>
    <w:lvl w:ilvl="0" w:tplc="59545314">
      <w:start w:val="1"/>
      <w:numFmt w:val="decimal"/>
      <w:suff w:val="nothing"/>
      <w:lvlText w:val="%1."/>
      <w:lvlJc w:val="left"/>
      <w:pPr>
        <w:ind w:left="284" w:firstLine="0"/>
      </w:pPr>
      <w:rPr>
        <w:rFonts w:hint="default"/>
        <w:color w:val="auto"/>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6" w15:restartNumberingAfterBreak="0">
    <w:nsid w:val="0F4462C4"/>
    <w:multiLevelType w:val="multilevel"/>
    <w:tmpl w:val="84E494E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573982"/>
    <w:multiLevelType w:val="hybridMultilevel"/>
    <w:tmpl w:val="AB6CF8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CE572E"/>
    <w:multiLevelType w:val="hybridMultilevel"/>
    <w:tmpl w:val="8C4019E8"/>
    <w:lvl w:ilvl="0" w:tplc="0415000F">
      <w:start w:val="1"/>
      <w:numFmt w:val="decimal"/>
      <w:lvlText w:val="%1."/>
      <w:lvlJc w:val="left"/>
      <w:pPr>
        <w:ind w:left="1817" w:hanging="360"/>
      </w:pPr>
    </w:lvl>
    <w:lvl w:ilvl="1" w:tplc="04150019" w:tentative="1">
      <w:start w:val="1"/>
      <w:numFmt w:val="lowerLetter"/>
      <w:lvlText w:val="%2."/>
      <w:lvlJc w:val="left"/>
      <w:pPr>
        <w:ind w:left="2537" w:hanging="360"/>
      </w:pPr>
    </w:lvl>
    <w:lvl w:ilvl="2" w:tplc="0415001B" w:tentative="1">
      <w:start w:val="1"/>
      <w:numFmt w:val="lowerRoman"/>
      <w:lvlText w:val="%3."/>
      <w:lvlJc w:val="right"/>
      <w:pPr>
        <w:ind w:left="3257" w:hanging="180"/>
      </w:pPr>
    </w:lvl>
    <w:lvl w:ilvl="3" w:tplc="0415000F" w:tentative="1">
      <w:start w:val="1"/>
      <w:numFmt w:val="decimal"/>
      <w:lvlText w:val="%4."/>
      <w:lvlJc w:val="left"/>
      <w:pPr>
        <w:ind w:left="3977" w:hanging="360"/>
      </w:pPr>
    </w:lvl>
    <w:lvl w:ilvl="4" w:tplc="04150019" w:tentative="1">
      <w:start w:val="1"/>
      <w:numFmt w:val="lowerLetter"/>
      <w:lvlText w:val="%5."/>
      <w:lvlJc w:val="left"/>
      <w:pPr>
        <w:ind w:left="4697" w:hanging="360"/>
      </w:pPr>
    </w:lvl>
    <w:lvl w:ilvl="5" w:tplc="0415001B" w:tentative="1">
      <w:start w:val="1"/>
      <w:numFmt w:val="lowerRoman"/>
      <w:lvlText w:val="%6."/>
      <w:lvlJc w:val="right"/>
      <w:pPr>
        <w:ind w:left="5417" w:hanging="180"/>
      </w:pPr>
    </w:lvl>
    <w:lvl w:ilvl="6" w:tplc="0415000F" w:tentative="1">
      <w:start w:val="1"/>
      <w:numFmt w:val="decimal"/>
      <w:lvlText w:val="%7."/>
      <w:lvlJc w:val="left"/>
      <w:pPr>
        <w:ind w:left="6137" w:hanging="360"/>
      </w:pPr>
    </w:lvl>
    <w:lvl w:ilvl="7" w:tplc="04150019" w:tentative="1">
      <w:start w:val="1"/>
      <w:numFmt w:val="lowerLetter"/>
      <w:lvlText w:val="%8."/>
      <w:lvlJc w:val="left"/>
      <w:pPr>
        <w:ind w:left="6857" w:hanging="360"/>
      </w:pPr>
    </w:lvl>
    <w:lvl w:ilvl="8" w:tplc="0415001B" w:tentative="1">
      <w:start w:val="1"/>
      <w:numFmt w:val="lowerRoman"/>
      <w:lvlText w:val="%9."/>
      <w:lvlJc w:val="right"/>
      <w:pPr>
        <w:ind w:left="7577" w:hanging="180"/>
      </w:pPr>
    </w:lvl>
  </w:abstractNum>
  <w:abstractNum w:abstractNumId="10"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9E80708"/>
    <w:multiLevelType w:val="singleLevel"/>
    <w:tmpl w:val="E708C37E"/>
    <w:lvl w:ilvl="0">
      <w:start w:val="1"/>
      <w:numFmt w:val="decimal"/>
      <w:lvlText w:val="%1."/>
      <w:legacy w:legacy="1" w:legacySpace="0" w:legacyIndent="355"/>
      <w:lvlJc w:val="left"/>
      <w:rPr>
        <w:rFonts w:ascii="Arial" w:hAnsi="Arial" w:cs="Arial" w:hint="default"/>
      </w:rPr>
    </w:lvl>
  </w:abstractNum>
  <w:abstractNum w:abstractNumId="12" w15:restartNumberingAfterBreak="0">
    <w:nsid w:val="1F0832CC"/>
    <w:multiLevelType w:val="hybridMultilevel"/>
    <w:tmpl w:val="E9B44F9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20B62B1F"/>
    <w:multiLevelType w:val="hybridMultilevel"/>
    <w:tmpl w:val="F88228EA"/>
    <w:lvl w:ilvl="0" w:tplc="08B8B4A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1C5A17"/>
    <w:multiLevelType w:val="hybridMultilevel"/>
    <w:tmpl w:val="D0E09B4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C101EA5"/>
    <w:multiLevelType w:val="multilevel"/>
    <w:tmpl w:val="B7001C6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2EDC7771"/>
    <w:multiLevelType w:val="hybridMultilevel"/>
    <w:tmpl w:val="8F08D0E4"/>
    <w:lvl w:ilvl="0" w:tplc="8C0C5206">
      <w:start w:val="1"/>
      <w:numFmt w:val="decimal"/>
      <w:lvlText w:val="%1."/>
      <w:lvlJc w:val="left"/>
      <w:pPr>
        <w:ind w:left="360" w:hanging="360"/>
      </w:pPr>
      <w:rPr>
        <w:rFonts w:eastAsia="Times New Roman" w:hint="default"/>
      </w:rPr>
    </w:lvl>
    <w:lvl w:ilvl="1" w:tplc="609A4F3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C23357"/>
    <w:multiLevelType w:val="hybridMultilevel"/>
    <w:tmpl w:val="BA6E9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EB5D50"/>
    <w:multiLevelType w:val="hybridMultilevel"/>
    <w:tmpl w:val="EFBEE1B8"/>
    <w:lvl w:ilvl="0" w:tplc="763090A8">
      <w:start w:val="1"/>
      <w:numFmt w:val="decimal"/>
      <w:lvlText w:val="%1."/>
      <w:lvlJc w:val="left"/>
      <w:pPr>
        <w:ind w:left="501"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EF5077"/>
    <w:multiLevelType w:val="hybridMultilevel"/>
    <w:tmpl w:val="4974794C"/>
    <w:lvl w:ilvl="0" w:tplc="85D49C3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130EEF"/>
    <w:multiLevelType w:val="hybridMultilevel"/>
    <w:tmpl w:val="44943A7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1"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0010859"/>
    <w:multiLevelType w:val="hybridMultilevel"/>
    <w:tmpl w:val="64021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855056"/>
    <w:multiLevelType w:val="hybridMultilevel"/>
    <w:tmpl w:val="59DA9B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A31D2B"/>
    <w:multiLevelType w:val="hybridMultilevel"/>
    <w:tmpl w:val="BC7A20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6" w15:restartNumberingAfterBreak="0">
    <w:nsid w:val="563B5098"/>
    <w:multiLevelType w:val="hybridMultilevel"/>
    <w:tmpl w:val="2152B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637407"/>
    <w:multiLevelType w:val="hybridMultilevel"/>
    <w:tmpl w:val="E0C464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EC452B9"/>
    <w:multiLevelType w:val="hybridMultilevel"/>
    <w:tmpl w:val="A01036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0013E9C"/>
    <w:multiLevelType w:val="hybridMultilevel"/>
    <w:tmpl w:val="6980B7DC"/>
    <w:lvl w:ilvl="0" w:tplc="2E0E5E6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8C1FDD"/>
    <w:multiLevelType w:val="hybridMultilevel"/>
    <w:tmpl w:val="E75C40E6"/>
    <w:lvl w:ilvl="0" w:tplc="D15C36F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1C10261"/>
    <w:multiLevelType w:val="multilevel"/>
    <w:tmpl w:val="016E0FF4"/>
    <w:lvl w:ilvl="0">
      <w:start w:val="1"/>
      <w:numFmt w:val="decimal"/>
      <w:pStyle w:val="WKBHeadLP"/>
      <w:lvlText w:val="§ %1."/>
      <w:lvlJc w:val="left"/>
      <w:pPr>
        <w:tabs>
          <w:tab w:val="num" w:pos="0"/>
        </w:tabs>
        <w:ind w:left="3621"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26E656F"/>
    <w:multiLevelType w:val="hybridMultilevel"/>
    <w:tmpl w:val="286285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861DE4"/>
    <w:multiLevelType w:val="hybridMultilevel"/>
    <w:tmpl w:val="0CA8EC1E"/>
    <w:lvl w:ilvl="0" w:tplc="0415000F">
      <w:start w:val="1"/>
      <w:numFmt w:val="decimal"/>
      <w:lvlText w:val="%1."/>
      <w:lvlJc w:val="left"/>
      <w:pPr>
        <w:tabs>
          <w:tab w:val="num" w:pos="720"/>
        </w:tabs>
        <w:ind w:left="720" w:hanging="360"/>
      </w:pPr>
      <w:rPr>
        <w:sz w:val="20"/>
        <w:szCs w:val="20"/>
      </w:rPr>
    </w:lvl>
    <w:lvl w:ilvl="1" w:tplc="7FB4A11A">
      <w:start w:val="1"/>
      <w:numFmt w:val="decimal"/>
      <w:lvlText w:val="%2)"/>
      <w:lvlJc w:val="left"/>
      <w:pPr>
        <w:tabs>
          <w:tab w:val="num" w:pos="786"/>
        </w:tabs>
        <w:ind w:left="786" w:hanging="360"/>
      </w:pPr>
      <w:rPr>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F5E3F50"/>
    <w:multiLevelType w:val="hybridMultilevel"/>
    <w:tmpl w:val="1DC2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017B2"/>
    <w:multiLevelType w:val="hybridMultilevel"/>
    <w:tmpl w:val="31C6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AE7ACD"/>
    <w:multiLevelType w:val="multilevel"/>
    <w:tmpl w:val="B53409BE"/>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rFonts w:ascii="Arial" w:hAnsi="Arial"/>
        <w:b w:val="0"/>
        <w:sz w:val="20"/>
      </w:rPr>
    </w:lvl>
    <w:lvl w:ilvl="2">
      <w:start w:val="1"/>
      <w:numFmt w:val="decimal"/>
      <w:pStyle w:val="H3"/>
      <w:lvlText w:val="%3."/>
      <w:lvlJc w:val="left"/>
      <w:pPr>
        <w:tabs>
          <w:tab w:val="num" w:pos="850"/>
        </w:tabs>
        <w:ind w:left="1417" w:hanging="850"/>
      </w:pPr>
      <w:rPr>
        <w:rFonts w:ascii="Arial" w:eastAsia="Times New Roman" w:hAnsi="Arial" w:cs="Times New Roman"/>
        <w:b w:val="0"/>
        <w:sz w:val="2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1" w15:restartNumberingAfterBreak="0">
    <w:nsid w:val="72D1154B"/>
    <w:multiLevelType w:val="hybridMultilevel"/>
    <w:tmpl w:val="0D0E0F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C7E4D"/>
    <w:multiLevelType w:val="hybridMultilevel"/>
    <w:tmpl w:val="3036F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957348"/>
    <w:multiLevelType w:val="hybridMultilevel"/>
    <w:tmpl w:val="3222A7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D7B37C4"/>
    <w:multiLevelType w:val="hybridMultilevel"/>
    <w:tmpl w:val="4B64994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7E2D54A1"/>
    <w:multiLevelType w:val="hybridMultilevel"/>
    <w:tmpl w:val="C6A2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8543801">
    <w:abstractNumId w:val="8"/>
  </w:num>
  <w:num w:numId="2" w16cid:durableId="1300069309">
    <w:abstractNumId w:val="36"/>
  </w:num>
  <w:num w:numId="3" w16cid:durableId="2003923467">
    <w:abstractNumId w:val="7"/>
  </w:num>
  <w:num w:numId="4" w16cid:durableId="646861222">
    <w:abstractNumId w:val="29"/>
  </w:num>
  <w:num w:numId="5" w16cid:durableId="27923491">
    <w:abstractNumId w:val="28"/>
  </w:num>
  <w:num w:numId="6" w16cid:durableId="1648586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3993683">
    <w:abstractNumId w:val="25"/>
  </w:num>
  <w:num w:numId="8" w16cid:durableId="426343458">
    <w:abstractNumId w:val="33"/>
  </w:num>
  <w:num w:numId="9" w16cid:durableId="982999374">
    <w:abstractNumId w:val="16"/>
  </w:num>
  <w:num w:numId="10" w16cid:durableId="378093817">
    <w:abstractNumId w:val="2"/>
  </w:num>
  <w:num w:numId="11" w16cid:durableId="1917326916">
    <w:abstractNumId w:val="40"/>
  </w:num>
  <w:num w:numId="12" w16cid:durableId="1827554427">
    <w:abstractNumId w:val="34"/>
  </w:num>
  <w:num w:numId="13" w16cid:durableId="1609508504">
    <w:abstractNumId w:val="15"/>
  </w:num>
  <w:num w:numId="14" w16cid:durableId="719403435">
    <w:abstractNumId w:val="6"/>
  </w:num>
  <w:num w:numId="15" w16cid:durableId="200241397">
    <w:abstractNumId w:val="5"/>
  </w:num>
  <w:num w:numId="16" w16cid:durableId="225649335">
    <w:abstractNumId w:val="21"/>
  </w:num>
  <w:num w:numId="17" w16cid:durableId="1420755718">
    <w:abstractNumId w:val="24"/>
  </w:num>
  <w:num w:numId="18" w16cid:durableId="1447382482">
    <w:abstractNumId w:val="17"/>
  </w:num>
  <w:num w:numId="19" w16cid:durableId="1846508030">
    <w:abstractNumId w:val="35"/>
  </w:num>
  <w:num w:numId="20" w16cid:durableId="2106997142">
    <w:abstractNumId w:val="4"/>
  </w:num>
  <w:num w:numId="21" w16cid:durableId="14356456">
    <w:abstractNumId w:val="38"/>
  </w:num>
  <w:num w:numId="22" w16cid:durableId="248275906">
    <w:abstractNumId w:val="11"/>
  </w:num>
  <w:num w:numId="23" w16cid:durableId="1242449926">
    <w:abstractNumId w:val="22"/>
  </w:num>
  <w:num w:numId="24" w16cid:durableId="1615399208">
    <w:abstractNumId w:val="32"/>
  </w:num>
  <w:num w:numId="25" w16cid:durableId="418140619">
    <w:abstractNumId w:val="12"/>
  </w:num>
  <w:num w:numId="26" w16cid:durableId="1096636740">
    <w:abstractNumId w:val="26"/>
  </w:num>
  <w:num w:numId="27" w16cid:durableId="2121794882">
    <w:abstractNumId w:val="41"/>
  </w:num>
  <w:num w:numId="28" w16cid:durableId="559636151">
    <w:abstractNumId w:val="27"/>
  </w:num>
  <w:num w:numId="29" w16cid:durableId="31342454">
    <w:abstractNumId w:val="20"/>
  </w:num>
  <w:num w:numId="30" w16cid:durableId="1752892441">
    <w:abstractNumId w:val="37"/>
  </w:num>
  <w:num w:numId="31" w16cid:durableId="234553538">
    <w:abstractNumId w:val="23"/>
  </w:num>
  <w:num w:numId="32" w16cid:durableId="4548316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9689715">
    <w:abstractNumId w:val="3"/>
  </w:num>
  <w:num w:numId="34" w16cid:durableId="1085419749">
    <w:abstractNumId w:val="44"/>
  </w:num>
  <w:num w:numId="35" w16cid:durableId="1182819063">
    <w:abstractNumId w:val="31"/>
  </w:num>
  <w:num w:numId="36" w16cid:durableId="1951932615">
    <w:abstractNumId w:val="18"/>
  </w:num>
  <w:num w:numId="37" w16cid:durableId="1545755406">
    <w:abstractNumId w:val="43"/>
  </w:num>
  <w:num w:numId="38" w16cid:durableId="1281454510">
    <w:abstractNumId w:val="42"/>
  </w:num>
  <w:num w:numId="39" w16cid:durableId="2012832195">
    <w:abstractNumId w:val="19"/>
  </w:num>
  <w:num w:numId="40" w16cid:durableId="134574540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5004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4378476">
    <w:abstractNumId w:val="39"/>
  </w:num>
  <w:num w:numId="43" w16cid:durableId="1037899627">
    <w:abstractNumId w:val="14"/>
  </w:num>
  <w:num w:numId="44" w16cid:durableId="802504244">
    <w:abstractNumId w:val="13"/>
  </w:num>
  <w:num w:numId="45" w16cid:durableId="1886527386">
    <w:abstractNumId w:val="9"/>
  </w:num>
  <w:num w:numId="46" w16cid:durableId="1350908317">
    <w:abstractNumId w:val="4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czak Małgorzata (EKO)">
    <w15:presenceInfo w15:providerId="AD" w15:userId="S::TOMCZAKMA@orlen.pl::e96e0a35-c6c2-4667-a0d8-f6b549d7d9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947"/>
    <w:rsid w:val="00000734"/>
    <w:rsid w:val="00001C27"/>
    <w:rsid w:val="00001E72"/>
    <w:rsid w:val="000024A5"/>
    <w:rsid w:val="00004272"/>
    <w:rsid w:val="00005831"/>
    <w:rsid w:val="00006B1F"/>
    <w:rsid w:val="00006C2F"/>
    <w:rsid w:val="00007AF4"/>
    <w:rsid w:val="000121BF"/>
    <w:rsid w:val="00014BD1"/>
    <w:rsid w:val="00020FED"/>
    <w:rsid w:val="00021AD3"/>
    <w:rsid w:val="0002202C"/>
    <w:rsid w:val="00023608"/>
    <w:rsid w:val="00023E15"/>
    <w:rsid w:val="0002450A"/>
    <w:rsid w:val="000267C1"/>
    <w:rsid w:val="00027A16"/>
    <w:rsid w:val="00031698"/>
    <w:rsid w:val="0003547B"/>
    <w:rsid w:val="000355A9"/>
    <w:rsid w:val="0003690D"/>
    <w:rsid w:val="00037F11"/>
    <w:rsid w:val="00040A5F"/>
    <w:rsid w:val="0004127A"/>
    <w:rsid w:val="00042140"/>
    <w:rsid w:val="000430A8"/>
    <w:rsid w:val="000435E8"/>
    <w:rsid w:val="000437BF"/>
    <w:rsid w:val="00044355"/>
    <w:rsid w:val="00044C79"/>
    <w:rsid w:val="00044DD4"/>
    <w:rsid w:val="00046A87"/>
    <w:rsid w:val="0005100D"/>
    <w:rsid w:val="00051232"/>
    <w:rsid w:val="00052235"/>
    <w:rsid w:val="00053EAF"/>
    <w:rsid w:val="0005411F"/>
    <w:rsid w:val="0005642E"/>
    <w:rsid w:val="000565A5"/>
    <w:rsid w:val="000570B4"/>
    <w:rsid w:val="00060837"/>
    <w:rsid w:val="00060B1A"/>
    <w:rsid w:val="00064042"/>
    <w:rsid w:val="00066EBB"/>
    <w:rsid w:val="00067585"/>
    <w:rsid w:val="00071080"/>
    <w:rsid w:val="000720F6"/>
    <w:rsid w:val="00072308"/>
    <w:rsid w:val="000738AF"/>
    <w:rsid w:val="0007570A"/>
    <w:rsid w:val="00077CA8"/>
    <w:rsid w:val="00082649"/>
    <w:rsid w:val="00083AC9"/>
    <w:rsid w:val="00084602"/>
    <w:rsid w:val="000859A1"/>
    <w:rsid w:val="00085C86"/>
    <w:rsid w:val="00087CB3"/>
    <w:rsid w:val="00087EB4"/>
    <w:rsid w:val="00087ECA"/>
    <w:rsid w:val="00091329"/>
    <w:rsid w:val="0009299F"/>
    <w:rsid w:val="00092AF7"/>
    <w:rsid w:val="000941C2"/>
    <w:rsid w:val="00094869"/>
    <w:rsid w:val="0009567D"/>
    <w:rsid w:val="000A1091"/>
    <w:rsid w:val="000A416D"/>
    <w:rsid w:val="000A44D0"/>
    <w:rsid w:val="000A5CB4"/>
    <w:rsid w:val="000A6226"/>
    <w:rsid w:val="000A6DE4"/>
    <w:rsid w:val="000B1258"/>
    <w:rsid w:val="000B3277"/>
    <w:rsid w:val="000B4863"/>
    <w:rsid w:val="000B74FF"/>
    <w:rsid w:val="000C1E6D"/>
    <w:rsid w:val="000C2E69"/>
    <w:rsid w:val="000C2F90"/>
    <w:rsid w:val="000C458F"/>
    <w:rsid w:val="000C76D7"/>
    <w:rsid w:val="000C7AA1"/>
    <w:rsid w:val="000D5690"/>
    <w:rsid w:val="000E0C55"/>
    <w:rsid w:val="000E1C6D"/>
    <w:rsid w:val="000E2C43"/>
    <w:rsid w:val="000E4D66"/>
    <w:rsid w:val="000E5169"/>
    <w:rsid w:val="000E553D"/>
    <w:rsid w:val="000E6725"/>
    <w:rsid w:val="000F2A5A"/>
    <w:rsid w:val="000F64E0"/>
    <w:rsid w:val="00101E1F"/>
    <w:rsid w:val="001020B2"/>
    <w:rsid w:val="00102269"/>
    <w:rsid w:val="001027F7"/>
    <w:rsid w:val="00103F56"/>
    <w:rsid w:val="001048E3"/>
    <w:rsid w:val="00105BD1"/>
    <w:rsid w:val="0010775B"/>
    <w:rsid w:val="00110421"/>
    <w:rsid w:val="00112179"/>
    <w:rsid w:val="0011328D"/>
    <w:rsid w:val="0011492B"/>
    <w:rsid w:val="0011532D"/>
    <w:rsid w:val="00115FC9"/>
    <w:rsid w:val="00115FCB"/>
    <w:rsid w:val="00116A18"/>
    <w:rsid w:val="00117BF5"/>
    <w:rsid w:val="00120866"/>
    <w:rsid w:val="00122BB8"/>
    <w:rsid w:val="00122FFD"/>
    <w:rsid w:val="0012361B"/>
    <w:rsid w:val="00123ABC"/>
    <w:rsid w:val="001253CC"/>
    <w:rsid w:val="00125967"/>
    <w:rsid w:val="00127717"/>
    <w:rsid w:val="001328A6"/>
    <w:rsid w:val="00133B2C"/>
    <w:rsid w:val="00136BE4"/>
    <w:rsid w:val="00137FA9"/>
    <w:rsid w:val="00140504"/>
    <w:rsid w:val="00141438"/>
    <w:rsid w:val="00147FDB"/>
    <w:rsid w:val="0015081D"/>
    <w:rsid w:val="00152C22"/>
    <w:rsid w:val="001549D6"/>
    <w:rsid w:val="001549FB"/>
    <w:rsid w:val="00154CE4"/>
    <w:rsid w:val="00160A30"/>
    <w:rsid w:val="00165C12"/>
    <w:rsid w:val="001704E8"/>
    <w:rsid w:val="00172779"/>
    <w:rsid w:val="0017290D"/>
    <w:rsid w:val="00172E16"/>
    <w:rsid w:val="00173280"/>
    <w:rsid w:val="001738A8"/>
    <w:rsid w:val="00175AB4"/>
    <w:rsid w:val="00180107"/>
    <w:rsid w:val="001823C6"/>
    <w:rsid w:val="00182BB9"/>
    <w:rsid w:val="00183197"/>
    <w:rsid w:val="00183EA8"/>
    <w:rsid w:val="00187223"/>
    <w:rsid w:val="001903F2"/>
    <w:rsid w:val="00190DDF"/>
    <w:rsid w:val="00193AFD"/>
    <w:rsid w:val="00193EF1"/>
    <w:rsid w:val="00193FB6"/>
    <w:rsid w:val="00196B3A"/>
    <w:rsid w:val="001972BA"/>
    <w:rsid w:val="001A162E"/>
    <w:rsid w:val="001A1929"/>
    <w:rsid w:val="001A1EA2"/>
    <w:rsid w:val="001A677B"/>
    <w:rsid w:val="001B14C2"/>
    <w:rsid w:val="001B1E23"/>
    <w:rsid w:val="001B2B3E"/>
    <w:rsid w:val="001B33AB"/>
    <w:rsid w:val="001C57E5"/>
    <w:rsid w:val="001C69FD"/>
    <w:rsid w:val="001C6D45"/>
    <w:rsid w:val="001C727E"/>
    <w:rsid w:val="001C78D6"/>
    <w:rsid w:val="001D048E"/>
    <w:rsid w:val="001D161E"/>
    <w:rsid w:val="001D1EA2"/>
    <w:rsid w:val="001D2A54"/>
    <w:rsid w:val="001D514B"/>
    <w:rsid w:val="001D60ED"/>
    <w:rsid w:val="001D6F9C"/>
    <w:rsid w:val="001E0154"/>
    <w:rsid w:val="001E1665"/>
    <w:rsid w:val="001F1308"/>
    <w:rsid w:val="001F17F6"/>
    <w:rsid w:val="001F5ECF"/>
    <w:rsid w:val="00200D49"/>
    <w:rsid w:val="002017F1"/>
    <w:rsid w:val="00202762"/>
    <w:rsid w:val="00203C35"/>
    <w:rsid w:val="00205536"/>
    <w:rsid w:val="00211643"/>
    <w:rsid w:val="00213368"/>
    <w:rsid w:val="0021365F"/>
    <w:rsid w:val="00214C63"/>
    <w:rsid w:val="00217703"/>
    <w:rsid w:val="00220B0E"/>
    <w:rsid w:val="0022257C"/>
    <w:rsid w:val="00222CA5"/>
    <w:rsid w:val="00226049"/>
    <w:rsid w:val="002264E3"/>
    <w:rsid w:val="00226783"/>
    <w:rsid w:val="00226A5B"/>
    <w:rsid w:val="00230149"/>
    <w:rsid w:val="0023196B"/>
    <w:rsid w:val="00232182"/>
    <w:rsid w:val="00232BFF"/>
    <w:rsid w:val="0023318B"/>
    <w:rsid w:val="0023456E"/>
    <w:rsid w:val="0024249F"/>
    <w:rsid w:val="00242D9E"/>
    <w:rsid w:val="0024339E"/>
    <w:rsid w:val="002438D5"/>
    <w:rsid w:val="002438F3"/>
    <w:rsid w:val="00244A7A"/>
    <w:rsid w:val="00250237"/>
    <w:rsid w:val="00250FD5"/>
    <w:rsid w:val="002519B0"/>
    <w:rsid w:val="00251F5E"/>
    <w:rsid w:val="00252A4A"/>
    <w:rsid w:val="00254110"/>
    <w:rsid w:val="002549CD"/>
    <w:rsid w:val="00254F67"/>
    <w:rsid w:val="002552F5"/>
    <w:rsid w:val="00255FB7"/>
    <w:rsid w:val="00256364"/>
    <w:rsid w:val="002569E6"/>
    <w:rsid w:val="00256FBC"/>
    <w:rsid w:val="00263FB9"/>
    <w:rsid w:val="0026651F"/>
    <w:rsid w:val="00266572"/>
    <w:rsid w:val="002672A0"/>
    <w:rsid w:val="00267824"/>
    <w:rsid w:val="00271CEA"/>
    <w:rsid w:val="00272269"/>
    <w:rsid w:val="00272AAD"/>
    <w:rsid w:val="0027323C"/>
    <w:rsid w:val="0027576D"/>
    <w:rsid w:val="002762C3"/>
    <w:rsid w:val="0028283A"/>
    <w:rsid w:val="002831F6"/>
    <w:rsid w:val="00283F6B"/>
    <w:rsid w:val="00286592"/>
    <w:rsid w:val="0028737E"/>
    <w:rsid w:val="00290337"/>
    <w:rsid w:val="00291E01"/>
    <w:rsid w:val="002A14BC"/>
    <w:rsid w:val="002A4D64"/>
    <w:rsid w:val="002A608D"/>
    <w:rsid w:val="002A6C32"/>
    <w:rsid w:val="002B08F8"/>
    <w:rsid w:val="002B21A3"/>
    <w:rsid w:val="002B29E3"/>
    <w:rsid w:val="002B45D2"/>
    <w:rsid w:val="002B742E"/>
    <w:rsid w:val="002C091B"/>
    <w:rsid w:val="002C20A9"/>
    <w:rsid w:val="002C52A3"/>
    <w:rsid w:val="002C7477"/>
    <w:rsid w:val="002D0266"/>
    <w:rsid w:val="002D12BE"/>
    <w:rsid w:val="002D3124"/>
    <w:rsid w:val="002D4822"/>
    <w:rsid w:val="002D5F5D"/>
    <w:rsid w:val="002D6971"/>
    <w:rsid w:val="002D6D39"/>
    <w:rsid w:val="002E0917"/>
    <w:rsid w:val="002E1235"/>
    <w:rsid w:val="002E312B"/>
    <w:rsid w:val="002E4AB0"/>
    <w:rsid w:val="002E776C"/>
    <w:rsid w:val="002F121C"/>
    <w:rsid w:val="002F195A"/>
    <w:rsid w:val="002F1FBA"/>
    <w:rsid w:val="002F36F2"/>
    <w:rsid w:val="002F37C8"/>
    <w:rsid w:val="002F3ABE"/>
    <w:rsid w:val="00300441"/>
    <w:rsid w:val="0030074E"/>
    <w:rsid w:val="00301C62"/>
    <w:rsid w:val="00302E58"/>
    <w:rsid w:val="003037A5"/>
    <w:rsid w:val="0030749D"/>
    <w:rsid w:val="003101F0"/>
    <w:rsid w:val="00311B34"/>
    <w:rsid w:val="00312B95"/>
    <w:rsid w:val="0031318F"/>
    <w:rsid w:val="0031344E"/>
    <w:rsid w:val="003134BD"/>
    <w:rsid w:val="00314542"/>
    <w:rsid w:val="00317D31"/>
    <w:rsid w:val="00322A88"/>
    <w:rsid w:val="00326447"/>
    <w:rsid w:val="00326878"/>
    <w:rsid w:val="003270E6"/>
    <w:rsid w:val="003275C2"/>
    <w:rsid w:val="003312E8"/>
    <w:rsid w:val="00332BCE"/>
    <w:rsid w:val="00340BA1"/>
    <w:rsid w:val="00340F21"/>
    <w:rsid w:val="00341BE4"/>
    <w:rsid w:val="00346456"/>
    <w:rsid w:val="00346755"/>
    <w:rsid w:val="003469AA"/>
    <w:rsid w:val="00346C6A"/>
    <w:rsid w:val="0035112F"/>
    <w:rsid w:val="00351571"/>
    <w:rsid w:val="00351D62"/>
    <w:rsid w:val="00352CD0"/>
    <w:rsid w:val="003532EB"/>
    <w:rsid w:val="00353449"/>
    <w:rsid w:val="00353F5C"/>
    <w:rsid w:val="00353FC5"/>
    <w:rsid w:val="00354464"/>
    <w:rsid w:val="00360092"/>
    <w:rsid w:val="0036086D"/>
    <w:rsid w:val="00361C4A"/>
    <w:rsid w:val="00364930"/>
    <w:rsid w:val="00366723"/>
    <w:rsid w:val="003714EF"/>
    <w:rsid w:val="00372283"/>
    <w:rsid w:val="00375047"/>
    <w:rsid w:val="00376802"/>
    <w:rsid w:val="003768CD"/>
    <w:rsid w:val="00377E9B"/>
    <w:rsid w:val="00380077"/>
    <w:rsid w:val="00380276"/>
    <w:rsid w:val="0038126A"/>
    <w:rsid w:val="00381F4F"/>
    <w:rsid w:val="00381FF7"/>
    <w:rsid w:val="00382237"/>
    <w:rsid w:val="0038228F"/>
    <w:rsid w:val="0038385C"/>
    <w:rsid w:val="003848C3"/>
    <w:rsid w:val="003848D3"/>
    <w:rsid w:val="00385714"/>
    <w:rsid w:val="003862D7"/>
    <w:rsid w:val="00386DB3"/>
    <w:rsid w:val="003932F4"/>
    <w:rsid w:val="00396634"/>
    <w:rsid w:val="00396C50"/>
    <w:rsid w:val="003A074B"/>
    <w:rsid w:val="003A3880"/>
    <w:rsid w:val="003A3D4A"/>
    <w:rsid w:val="003A600E"/>
    <w:rsid w:val="003A68D6"/>
    <w:rsid w:val="003A69EA"/>
    <w:rsid w:val="003A7AC6"/>
    <w:rsid w:val="003B1EE7"/>
    <w:rsid w:val="003B2C50"/>
    <w:rsid w:val="003B2ECF"/>
    <w:rsid w:val="003B36B9"/>
    <w:rsid w:val="003B5572"/>
    <w:rsid w:val="003C05CA"/>
    <w:rsid w:val="003C09BF"/>
    <w:rsid w:val="003C194B"/>
    <w:rsid w:val="003C2C90"/>
    <w:rsid w:val="003C34D4"/>
    <w:rsid w:val="003C65FA"/>
    <w:rsid w:val="003C69B1"/>
    <w:rsid w:val="003C6A42"/>
    <w:rsid w:val="003C76F6"/>
    <w:rsid w:val="003D1026"/>
    <w:rsid w:val="003D13FD"/>
    <w:rsid w:val="003D1411"/>
    <w:rsid w:val="003D35F5"/>
    <w:rsid w:val="003D3FF8"/>
    <w:rsid w:val="003D4DAE"/>
    <w:rsid w:val="003D6891"/>
    <w:rsid w:val="003E05EB"/>
    <w:rsid w:val="003E1653"/>
    <w:rsid w:val="003E1CB1"/>
    <w:rsid w:val="003E4BF4"/>
    <w:rsid w:val="003F1FF0"/>
    <w:rsid w:val="003F400C"/>
    <w:rsid w:val="003F5844"/>
    <w:rsid w:val="00401B0F"/>
    <w:rsid w:val="00402962"/>
    <w:rsid w:val="00403238"/>
    <w:rsid w:val="00404D2B"/>
    <w:rsid w:val="004078F1"/>
    <w:rsid w:val="00411DD8"/>
    <w:rsid w:val="00413078"/>
    <w:rsid w:val="00417F91"/>
    <w:rsid w:val="004220B1"/>
    <w:rsid w:val="00422B95"/>
    <w:rsid w:val="00422E1A"/>
    <w:rsid w:val="00424E1B"/>
    <w:rsid w:val="0042567A"/>
    <w:rsid w:val="00426571"/>
    <w:rsid w:val="0043066A"/>
    <w:rsid w:val="0043109E"/>
    <w:rsid w:val="0043110C"/>
    <w:rsid w:val="0043208A"/>
    <w:rsid w:val="0043379D"/>
    <w:rsid w:val="00433D81"/>
    <w:rsid w:val="00433E3F"/>
    <w:rsid w:val="0043497F"/>
    <w:rsid w:val="00437284"/>
    <w:rsid w:val="00437E1F"/>
    <w:rsid w:val="00440754"/>
    <w:rsid w:val="00441634"/>
    <w:rsid w:val="00441EFF"/>
    <w:rsid w:val="004421A8"/>
    <w:rsid w:val="00443D38"/>
    <w:rsid w:val="00444801"/>
    <w:rsid w:val="004453BA"/>
    <w:rsid w:val="00447D80"/>
    <w:rsid w:val="00452CF4"/>
    <w:rsid w:val="004543D3"/>
    <w:rsid w:val="00456245"/>
    <w:rsid w:val="00456C40"/>
    <w:rsid w:val="004611E8"/>
    <w:rsid w:val="004619DF"/>
    <w:rsid w:val="00461E94"/>
    <w:rsid w:val="00462749"/>
    <w:rsid w:val="00463655"/>
    <w:rsid w:val="0046396E"/>
    <w:rsid w:val="00464396"/>
    <w:rsid w:val="0046592F"/>
    <w:rsid w:val="00470E24"/>
    <w:rsid w:val="00472969"/>
    <w:rsid w:val="00475080"/>
    <w:rsid w:val="00475AED"/>
    <w:rsid w:val="00475E6E"/>
    <w:rsid w:val="004773F0"/>
    <w:rsid w:val="00480959"/>
    <w:rsid w:val="00480C60"/>
    <w:rsid w:val="00483030"/>
    <w:rsid w:val="00484B5D"/>
    <w:rsid w:val="00485C79"/>
    <w:rsid w:val="004878FB"/>
    <w:rsid w:val="00487C65"/>
    <w:rsid w:val="00492F85"/>
    <w:rsid w:val="00493AA2"/>
    <w:rsid w:val="00494080"/>
    <w:rsid w:val="00494B89"/>
    <w:rsid w:val="00495661"/>
    <w:rsid w:val="004A2348"/>
    <w:rsid w:val="004A45CF"/>
    <w:rsid w:val="004A6ED4"/>
    <w:rsid w:val="004A78A4"/>
    <w:rsid w:val="004B008D"/>
    <w:rsid w:val="004B3044"/>
    <w:rsid w:val="004B49B8"/>
    <w:rsid w:val="004B5340"/>
    <w:rsid w:val="004B650F"/>
    <w:rsid w:val="004B698D"/>
    <w:rsid w:val="004C0D55"/>
    <w:rsid w:val="004C21A8"/>
    <w:rsid w:val="004C3C42"/>
    <w:rsid w:val="004C696C"/>
    <w:rsid w:val="004C7316"/>
    <w:rsid w:val="004D59D7"/>
    <w:rsid w:val="004D6F2E"/>
    <w:rsid w:val="004E45FC"/>
    <w:rsid w:val="004E49BF"/>
    <w:rsid w:val="004E694C"/>
    <w:rsid w:val="004E7821"/>
    <w:rsid w:val="004E7EAA"/>
    <w:rsid w:val="004F04CC"/>
    <w:rsid w:val="004F13DC"/>
    <w:rsid w:val="004F1D82"/>
    <w:rsid w:val="004F307F"/>
    <w:rsid w:val="004F3C04"/>
    <w:rsid w:val="004F3DB5"/>
    <w:rsid w:val="004F4063"/>
    <w:rsid w:val="004F43EE"/>
    <w:rsid w:val="004F5E87"/>
    <w:rsid w:val="004F6BE2"/>
    <w:rsid w:val="004F6FCE"/>
    <w:rsid w:val="005008CA"/>
    <w:rsid w:val="005013B3"/>
    <w:rsid w:val="00502D85"/>
    <w:rsid w:val="00507262"/>
    <w:rsid w:val="005074F6"/>
    <w:rsid w:val="0050761E"/>
    <w:rsid w:val="00513644"/>
    <w:rsid w:val="005146C5"/>
    <w:rsid w:val="005148BA"/>
    <w:rsid w:val="005157DE"/>
    <w:rsid w:val="005169BF"/>
    <w:rsid w:val="00520C48"/>
    <w:rsid w:val="00521248"/>
    <w:rsid w:val="00530CC2"/>
    <w:rsid w:val="00532AE0"/>
    <w:rsid w:val="005334DB"/>
    <w:rsid w:val="005350C7"/>
    <w:rsid w:val="00535C78"/>
    <w:rsid w:val="005360A6"/>
    <w:rsid w:val="00536BAD"/>
    <w:rsid w:val="0054288C"/>
    <w:rsid w:val="00542D3A"/>
    <w:rsid w:val="005509F4"/>
    <w:rsid w:val="00552D35"/>
    <w:rsid w:val="00553FA4"/>
    <w:rsid w:val="00556A24"/>
    <w:rsid w:val="00557785"/>
    <w:rsid w:val="0056167C"/>
    <w:rsid w:val="00563522"/>
    <w:rsid w:val="00563D9C"/>
    <w:rsid w:val="00563F92"/>
    <w:rsid w:val="005644D3"/>
    <w:rsid w:val="00565765"/>
    <w:rsid w:val="005664FD"/>
    <w:rsid w:val="00571B96"/>
    <w:rsid w:val="00573674"/>
    <w:rsid w:val="005738E8"/>
    <w:rsid w:val="0057399F"/>
    <w:rsid w:val="00574E01"/>
    <w:rsid w:val="00577684"/>
    <w:rsid w:val="005834D0"/>
    <w:rsid w:val="00586611"/>
    <w:rsid w:val="00586B18"/>
    <w:rsid w:val="00587C53"/>
    <w:rsid w:val="00591B88"/>
    <w:rsid w:val="00592AFE"/>
    <w:rsid w:val="00593154"/>
    <w:rsid w:val="00593B67"/>
    <w:rsid w:val="005948C8"/>
    <w:rsid w:val="0059786C"/>
    <w:rsid w:val="005A1265"/>
    <w:rsid w:val="005A2884"/>
    <w:rsid w:val="005A3366"/>
    <w:rsid w:val="005A637D"/>
    <w:rsid w:val="005A6D6B"/>
    <w:rsid w:val="005B1E82"/>
    <w:rsid w:val="005B2226"/>
    <w:rsid w:val="005B46A0"/>
    <w:rsid w:val="005B46FA"/>
    <w:rsid w:val="005B513D"/>
    <w:rsid w:val="005B5BFC"/>
    <w:rsid w:val="005B7E90"/>
    <w:rsid w:val="005C4281"/>
    <w:rsid w:val="005C53F3"/>
    <w:rsid w:val="005C7B58"/>
    <w:rsid w:val="005D068C"/>
    <w:rsid w:val="005D0863"/>
    <w:rsid w:val="005D23D5"/>
    <w:rsid w:val="005D4026"/>
    <w:rsid w:val="005D464D"/>
    <w:rsid w:val="005D7234"/>
    <w:rsid w:val="005E132D"/>
    <w:rsid w:val="005E353C"/>
    <w:rsid w:val="005E621D"/>
    <w:rsid w:val="005E699F"/>
    <w:rsid w:val="005F0891"/>
    <w:rsid w:val="005F2264"/>
    <w:rsid w:val="005F29CF"/>
    <w:rsid w:val="005F3E7F"/>
    <w:rsid w:val="005F6270"/>
    <w:rsid w:val="005F6C38"/>
    <w:rsid w:val="006013D3"/>
    <w:rsid w:val="00601459"/>
    <w:rsid w:val="0060204D"/>
    <w:rsid w:val="00603DC8"/>
    <w:rsid w:val="00603E11"/>
    <w:rsid w:val="00604B36"/>
    <w:rsid w:val="00606875"/>
    <w:rsid w:val="00611006"/>
    <w:rsid w:val="00613B92"/>
    <w:rsid w:val="006152BA"/>
    <w:rsid w:val="0062082F"/>
    <w:rsid w:val="0062087C"/>
    <w:rsid w:val="00622881"/>
    <w:rsid w:val="00623485"/>
    <w:rsid w:val="00631508"/>
    <w:rsid w:val="00632842"/>
    <w:rsid w:val="00634779"/>
    <w:rsid w:val="00634797"/>
    <w:rsid w:val="006353A4"/>
    <w:rsid w:val="0063560C"/>
    <w:rsid w:val="00641C44"/>
    <w:rsid w:val="00643C8B"/>
    <w:rsid w:val="00644980"/>
    <w:rsid w:val="006505B7"/>
    <w:rsid w:val="00650C7B"/>
    <w:rsid w:val="00650EF5"/>
    <w:rsid w:val="00655204"/>
    <w:rsid w:val="0065646E"/>
    <w:rsid w:val="006566DC"/>
    <w:rsid w:val="00657597"/>
    <w:rsid w:val="00657A57"/>
    <w:rsid w:val="0066273C"/>
    <w:rsid w:val="00663745"/>
    <w:rsid w:val="006639A4"/>
    <w:rsid w:val="00664F0A"/>
    <w:rsid w:val="00670F9A"/>
    <w:rsid w:val="00674948"/>
    <w:rsid w:val="00674E86"/>
    <w:rsid w:val="0067577C"/>
    <w:rsid w:val="006850ED"/>
    <w:rsid w:val="00691A5A"/>
    <w:rsid w:val="00693714"/>
    <w:rsid w:val="0069385A"/>
    <w:rsid w:val="00694469"/>
    <w:rsid w:val="00696029"/>
    <w:rsid w:val="006A07B4"/>
    <w:rsid w:val="006A0A3D"/>
    <w:rsid w:val="006A3084"/>
    <w:rsid w:val="006A3925"/>
    <w:rsid w:val="006A5EAD"/>
    <w:rsid w:val="006B1504"/>
    <w:rsid w:val="006B38EA"/>
    <w:rsid w:val="006C0091"/>
    <w:rsid w:val="006C1657"/>
    <w:rsid w:val="006C62CE"/>
    <w:rsid w:val="006C68FB"/>
    <w:rsid w:val="006C738E"/>
    <w:rsid w:val="006C7AA1"/>
    <w:rsid w:val="006D1240"/>
    <w:rsid w:val="006D1DD3"/>
    <w:rsid w:val="006D28FE"/>
    <w:rsid w:val="006D2F79"/>
    <w:rsid w:val="006D38D5"/>
    <w:rsid w:val="006E1073"/>
    <w:rsid w:val="006E2D63"/>
    <w:rsid w:val="006E4478"/>
    <w:rsid w:val="006E647F"/>
    <w:rsid w:val="006E78E7"/>
    <w:rsid w:val="006F136C"/>
    <w:rsid w:val="006F2EE8"/>
    <w:rsid w:val="006F457A"/>
    <w:rsid w:val="006F4D87"/>
    <w:rsid w:val="006F6ED8"/>
    <w:rsid w:val="006F7E97"/>
    <w:rsid w:val="007022D0"/>
    <w:rsid w:val="00711802"/>
    <w:rsid w:val="0071185A"/>
    <w:rsid w:val="00713D66"/>
    <w:rsid w:val="007166E8"/>
    <w:rsid w:val="007175B5"/>
    <w:rsid w:val="0072313F"/>
    <w:rsid w:val="007237A9"/>
    <w:rsid w:val="00723BC6"/>
    <w:rsid w:val="007253C2"/>
    <w:rsid w:val="007253CB"/>
    <w:rsid w:val="0072678D"/>
    <w:rsid w:val="00730C3B"/>
    <w:rsid w:val="00731E55"/>
    <w:rsid w:val="00732BAD"/>
    <w:rsid w:val="00733B7A"/>
    <w:rsid w:val="0073421E"/>
    <w:rsid w:val="00734288"/>
    <w:rsid w:val="00740BE4"/>
    <w:rsid w:val="00740EE4"/>
    <w:rsid w:val="00743CF7"/>
    <w:rsid w:val="00745B88"/>
    <w:rsid w:val="0074758B"/>
    <w:rsid w:val="00747A93"/>
    <w:rsid w:val="00747CE1"/>
    <w:rsid w:val="007521ED"/>
    <w:rsid w:val="0075337C"/>
    <w:rsid w:val="007551E3"/>
    <w:rsid w:val="00755701"/>
    <w:rsid w:val="007568CC"/>
    <w:rsid w:val="007601C4"/>
    <w:rsid w:val="0076117B"/>
    <w:rsid w:val="00761A3E"/>
    <w:rsid w:val="00761EC1"/>
    <w:rsid w:val="0076225F"/>
    <w:rsid w:val="007624DF"/>
    <w:rsid w:val="007628FE"/>
    <w:rsid w:val="0076471E"/>
    <w:rsid w:val="0076499B"/>
    <w:rsid w:val="00770879"/>
    <w:rsid w:val="00772BA8"/>
    <w:rsid w:val="0077407A"/>
    <w:rsid w:val="00776A25"/>
    <w:rsid w:val="007824BD"/>
    <w:rsid w:val="0078341A"/>
    <w:rsid w:val="00783A94"/>
    <w:rsid w:val="00785141"/>
    <w:rsid w:val="00785AE7"/>
    <w:rsid w:val="00785CF2"/>
    <w:rsid w:val="00787705"/>
    <w:rsid w:val="00787CFF"/>
    <w:rsid w:val="00791254"/>
    <w:rsid w:val="00792436"/>
    <w:rsid w:val="007929DA"/>
    <w:rsid w:val="00794E13"/>
    <w:rsid w:val="00796748"/>
    <w:rsid w:val="00797186"/>
    <w:rsid w:val="007A0327"/>
    <w:rsid w:val="007A2425"/>
    <w:rsid w:val="007A29BF"/>
    <w:rsid w:val="007A2B39"/>
    <w:rsid w:val="007A3C32"/>
    <w:rsid w:val="007A4C7D"/>
    <w:rsid w:val="007A6ACA"/>
    <w:rsid w:val="007A724C"/>
    <w:rsid w:val="007B2395"/>
    <w:rsid w:val="007C010B"/>
    <w:rsid w:val="007C0F9D"/>
    <w:rsid w:val="007C10BE"/>
    <w:rsid w:val="007C1110"/>
    <w:rsid w:val="007C3147"/>
    <w:rsid w:val="007C3216"/>
    <w:rsid w:val="007C4466"/>
    <w:rsid w:val="007C53DE"/>
    <w:rsid w:val="007C5491"/>
    <w:rsid w:val="007D034A"/>
    <w:rsid w:val="007D065F"/>
    <w:rsid w:val="007D21DC"/>
    <w:rsid w:val="007D3E3A"/>
    <w:rsid w:val="007D4241"/>
    <w:rsid w:val="007D66A8"/>
    <w:rsid w:val="007D6DB8"/>
    <w:rsid w:val="007D7B15"/>
    <w:rsid w:val="007E1950"/>
    <w:rsid w:val="007E269E"/>
    <w:rsid w:val="007E2C80"/>
    <w:rsid w:val="007E439A"/>
    <w:rsid w:val="007F3082"/>
    <w:rsid w:val="007F46A2"/>
    <w:rsid w:val="007F4C2A"/>
    <w:rsid w:val="007F5680"/>
    <w:rsid w:val="007F6256"/>
    <w:rsid w:val="007F6754"/>
    <w:rsid w:val="007F7DAE"/>
    <w:rsid w:val="00800704"/>
    <w:rsid w:val="00800FDD"/>
    <w:rsid w:val="00801004"/>
    <w:rsid w:val="00801812"/>
    <w:rsid w:val="0080327C"/>
    <w:rsid w:val="0080433B"/>
    <w:rsid w:val="0080664D"/>
    <w:rsid w:val="008067DC"/>
    <w:rsid w:val="00806A6D"/>
    <w:rsid w:val="008100B7"/>
    <w:rsid w:val="00810B5E"/>
    <w:rsid w:val="00811FC3"/>
    <w:rsid w:val="00813DF7"/>
    <w:rsid w:val="00814CCA"/>
    <w:rsid w:val="00815C07"/>
    <w:rsid w:val="008167A5"/>
    <w:rsid w:val="00821A20"/>
    <w:rsid w:val="00822ED9"/>
    <w:rsid w:val="008232B8"/>
    <w:rsid w:val="00823A2C"/>
    <w:rsid w:val="00824B66"/>
    <w:rsid w:val="00826BCD"/>
    <w:rsid w:val="00831617"/>
    <w:rsid w:val="00833F57"/>
    <w:rsid w:val="00836E9B"/>
    <w:rsid w:val="00837F2C"/>
    <w:rsid w:val="00837FE0"/>
    <w:rsid w:val="0084005C"/>
    <w:rsid w:val="008405F4"/>
    <w:rsid w:val="0084070E"/>
    <w:rsid w:val="008421E2"/>
    <w:rsid w:val="00842938"/>
    <w:rsid w:val="00842FFE"/>
    <w:rsid w:val="008435CD"/>
    <w:rsid w:val="0084477C"/>
    <w:rsid w:val="00851D86"/>
    <w:rsid w:val="00853C10"/>
    <w:rsid w:val="008616CA"/>
    <w:rsid w:val="0086392C"/>
    <w:rsid w:val="008639A6"/>
    <w:rsid w:val="008656EC"/>
    <w:rsid w:val="00866A4C"/>
    <w:rsid w:val="00866C41"/>
    <w:rsid w:val="00867FDE"/>
    <w:rsid w:val="00871997"/>
    <w:rsid w:val="00872D74"/>
    <w:rsid w:val="00874690"/>
    <w:rsid w:val="0087653E"/>
    <w:rsid w:val="0087676E"/>
    <w:rsid w:val="00876DB2"/>
    <w:rsid w:val="00877BC2"/>
    <w:rsid w:val="0088108F"/>
    <w:rsid w:val="00882CEA"/>
    <w:rsid w:val="0088311D"/>
    <w:rsid w:val="00883173"/>
    <w:rsid w:val="00883B02"/>
    <w:rsid w:val="008843CA"/>
    <w:rsid w:val="00891352"/>
    <w:rsid w:val="00893A9B"/>
    <w:rsid w:val="0089474E"/>
    <w:rsid w:val="0089637C"/>
    <w:rsid w:val="008A015A"/>
    <w:rsid w:val="008A34D1"/>
    <w:rsid w:val="008A3794"/>
    <w:rsid w:val="008A3BBC"/>
    <w:rsid w:val="008A7449"/>
    <w:rsid w:val="008B0501"/>
    <w:rsid w:val="008B16BE"/>
    <w:rsid w:val="008B2BF3"/>
    <w:rsid w:val="008B3420"/>
    <w:rsid w:val="008B3477"/>
    <w:rsid w:val="008B4EB1"/>
    <w:rsid w:val="008B573A"/>
    <w:rsid w:val="008B7041"/>
    <w:rsid w:val="008B742A"/>
    <w:rsid w:val="008C2598"/>
    <w:rsid w:val="008C2B55"/>
    <w:rsid w:val="008C54A3"/>
    <w:rsid w:val="008C6141"/>
    <w:rsid w:val="008C68E3"/>
    <w:rsid w:val="008C6989"/>
    <w:rsid w:val="008D0FB0"/>
    <w:rsid w:val="008D4370"/>
    <w:rsid w:val="008D4F35"/>
    <w:rsid w:val="008D6539"/>
    <w:rsid w:val="008E319B"/>
    <w:rsid w:val="008E3806"/>
    <w:rsid w:val="008E3D6C"/>
    <w:rsid w:val="008E6D63"/>
    <w:rsid w:val="008F1E7B"/>
    <w:rsid w:val="008F3CA1"/>
    <w:rsid w:val="008F5572"/>
    <w:rsid w:val="008F60BF"/>
    <w:rsid w:val="008F62AC"/>
    <w:rsid w:val="008F6A50"/>
    <w:rsid w:val="008F76EE"/>
    <w:rsid w:val="008F7727"/>
    <w:rsid w:val="00902080"/>
    <w:rsid w:val="009020A0"/>
    <w:rsid w:val="009030A3"/>
    <w:rsid w:val="00903F5E"/>
    <w:rsid w:val="00904437"/>
    <w:rsid w:val="00904C0A"/>
    <w:rsid w:val="00905966"/>
    <w:rsid w:val="0091288F"/>
    <w:rsid w:val="00912ABB"/>
    <w:rsid w:val="00912EB7"/>
    <w:rsid w:val="0091492A"/>
    <w:rsid w:val="0092001A"/>
    <w:rsid w:val="00921A4B"/>
    <w:rsid w:val="00921AE6"/>
    <w:rsid w:val="00923B21"/>
    <w:rsid w:val="0092463E"/>
    <w:rsid w:val="00924BA8"/>
    <w:rsid w:val="00924CBE"/>
    <w:rsid w:val="00925AAD"/>
    <w:rsid w:val="00925C19"/>
    <w:rsid w:val="009279DD"/>
    <w:rsid w:val="00930974"/>
    <w:rsid w:val="00931E6C"/>
    <w:rsid w:val="00932BFE"/>
    <w:rsid w:val="00932F9F"/>
    <w:rsid w:val="00935955"/>
    <w:rsid w:val="00935BD4"/>
    <w:rsid w:val="0093668E"/>
    <w:rsid w:val="00936AD0"/>
    <w:rsid w:val="009400AE"/>
    <w:rsid w:val="0094460B"/>
    <w:rsid w:val="00944AA3"/>
    <w:rsid w:val="00945123"/>
    <w:rsid w:val="00945EB3"/>
    <w:rsid w:val="00946AFB"/>
    <w:rsid w:val="00951ED3"/>
    <w:rsid w:val="0095205C"/>
    <w:rsid w:val="00952768"/>
    <w:rsid w:val="009527E0"/>
    <w:rsid w:val="00953641"/>
    <w:rsid w:val="00954A32"/>
    <w:rsid w:val="0095632C"/>
    <w:rsid w:val="00957568"/>
    <w:rsid w:val="0096114B"/>
    <w:rsid w:val="00962799"/>
    <w:rsid w:val="00966754"/>
    <w:rsid w:val="00966B80"/>
    <w:rsid w:val="00972525"/>
    <w:rsid w:val="009725FD"/>
    <w:rsid w:val="0097429F"/>
    <w:rsid w:val="009765D0"/>
    <w:rsid w:val="009766C7"/>
    <w:rsid w:val="00977C82"/>
    <w:rsid w:val="00982507"/>
    <w:rsid w:val="00982692"/>
    <w:rsid w:val="009826BE"/>
    <w:rsid w:val="00982D58"/>
    <w:rsid w:val="00982ECA"/>
    <w:rsid w:val="00983726"/>
    <w:rsid w:val="00990088"/>
    <w:rsid w:val="0099281B"/>
    <w:rsid w:val="00994D33"/>
    <w:rsid w:val="00995313"/>
    <w:rsid w:val="009A2AC1"/>
    <w:rsid w:val="009A5EF5"/>
    <w:rsid w:val="009A60BC"/>
    <w:rsid w:val="009A67FB"/>
    <w:rsid w:val="009A7EB5"/>
    <w:rsid w:val="009B053F"/>
    <w:rsid w:val="009B07F4"/>
    <w:rsid w:val="009B0E2A"/>
    <w:rsid w:val="009B382E"/>
    <w:rsid w:val="009B4D4C"/>
    <w:rsid w:val="009B5E64"/>
    <w:rsid w:val="009B688D"/>
    <w:rsid w:val="009C050C"/>
    <w:rsid w:val="009C298E"/>
    <w:rsid w:val="009D0884"/>
    <w:rsid w:val="009D12F3"/>
    <w:rsid w:val="009D1723"/>
    <w:rsid w:val="009D1AFC"/>
    <w:rsid w:val="009D363F"/>
    <w:rsid w:val="009D36CA"/>
    <w:rsid w:val="009D3CB5"/>
    <w:rsid w:val="009D427F"/>
    <w:rsid w:val="009D5303"/>
    <w:rsid w:val="009D5BAA"/>
    <w:rsid w:val="009D6382"/>
    <w:rsid w:val="009D6F7C"/>
    <w:rsid w:val="009D7018"/>
    <w:rsid w:val="009D725B"/>
    <w:rsid w:val="009D7D01"/>
    <w:rsid w:val="009E3648"/>
    <w:rsid w:val="009E616E"/>
    <w:rsid w:val="009E6644"/>
    <w:rsid w:val="009E69F2"/>
    <w:rsid w:val="009E6CE1"/>
    <w:rsid w:val="009F0B35"/>
    <w:rsid w:val="009F0D93"/>
    <w:rsid w:val="009F18DA"/>
    <w:rsid w:val="009F4313"/>
    <w:rsid w:val="009F6A1E"/>
    <w:rsid w:val="009F785A"/>
    <w:rsid w:val="009F7E42"/>
    <w:rsid w:val="00A002FC"/>
    <w:rsid w:val="00A00849"/>
    <w:rsid w:val="00A00859"/>
    <w:rsid w:val="00A02F3D"/>
    <w:rsid w:val="00A0657D"/>
    <w:rsid w:val="00A06FF2"/>
    <w:rsid w:val="00A07FBF"/>
    <w:rsid w:val="00A14CBC"/>
    <w:rsid w:val="00A23147"/>
    <w:rsid w:val="00A234B7"/>
    <w:rsid w:val="00A30911"/>
    <w:rsid w:val="00A31910"/>
    <w:rsid w:val="00A33B78"/>
    <w:rsid w:val="00A35292"/>
    <w:rsid w:val="00A41308"/>
    <w:rsid w:val="00A42338"/>
    <w:rsid w:val="00A43319"/>
    <w:rsid w:val="00A44293"/>
    <w:rsid w:val="00A45550"/>
    <w:rsid w:val="00A4605B"/>
    <w:rsid w:val="00A462CC"/>
    <w:rsid w:val="00A464B7"/>
    <w:rsid w:val="00A466B1"/>
    <w:rsid w:val="00A46ABE"/>
    <w:rsid w:val="00A46CFE"/>
    <w:rsid w:val="00A46FFC"/>
    <w:rsid w:val="00A4769A"/>
    <w:rsid w:val="00A47FB2"/>
    <w:rsid w:val="00A52CD7"/>
    <w:rsid w:val="00A54329"/>
    <w:rsid w:val="00A56206"/>
    <w:rsid w:val="00A61F46"/>
    <w:rsid w:val="00A6208A"/>
    <w:rsid w:val="00A65A85"/>
    <w:rsid w:val="00A71BB6"/>
    <w:rsid w:val="00A71DA9"/>
    <w:rsid w:val="00A73023"/>
    <w:rsid w:val="00A741F5"/>
    <w:rsid w:val="00A762EA"/>
    <w:rsid w:val="00A77CC7"/>
    <w:rsid w:val="00A805E1"/>
    <w:rsid w:val="00A8628B"/>
    <w:rsid w:val="00A86EB7"/>
    <w:rsid w:val="00A87D1E"/>
    <w:rsid w:val="00A91594"/>
    <w:rsid w:val="00A9371C"/>
    <w:rsid w:val="00A93853"/>
    <w:rsid w:val="00A952F5"/>
    <w:rsid w:val="00A96C94"/>
    <w:rsid w:val="00AA0D38"/>
    <w:rsid w:val="00AA2810"/>
    <w:rsid w:val="00AA3103"/>
    <w:rsid w:val="00AA36C1"/>
    <w:rsid w:val="00AA54F2"/>
    <w:rsid w:val="00AA5ADB"/>
    <w:rsid w:val="00AA7691"/>
    <w:rsid w:val="00AB441A"/>
    <w:rsid w:val="00AB632F"/>
    <w:rsid w:val="00AB6BBF"/>
    <w:rsid w:val="00AB6E64"/>
    <w:rsid w:val="00AB7EA3"/>
    <w:rsid w:val="00AC0C35"/>
    <w:rsid w:val="00AC2F1F"/>
    <w:rsid w:val="00AC3D21"/>
    <w:rsid w:val="00AC4009"/>
    <w:rsid w:val="00AC45E1"/>
    <w:rsid w:val="00AC660A"/>
    <w:rsid w:val="00AC763C"/>
    <w:rsid w:val="00AC77C3"/>
    <w:rsid w:val="00AD480F"/>
    <w:rsid w:val="00AD4B32"/>
    <w:rsid w:val="00AE556B"/>
    <w:rsid w:val="00AE703B"/>
    <w:rsid w:val="00AE7765"/>
    <w:rsid w:val="00AF30B0"/>
    <w:rsid w:val="00AF3EB9"/>
    <w:rsid w:val="00AF5BEB"/>
    <w:rsid w:val="00AF5C8C"/>
    <w:rsid w:val="00AF6706"/>
    <w:rsid w:val="00AF74F6"/>
    <w:rsid w:val="00B03503"/>
    <w:rsid w:val="00B0360F"/>
    <w:rsid w:val="00B0368C"/>
    <w:rsid w:val="00B06FA5"/>
    <w:rsid w:val="00B070A9"/>
    <w:rsid w:val="00B07789"/>
    <w:rsid w:val="00B109C7"/>
    <w:rsid w:val="00B10BF3"/>
    <w:rsid w:val="00B11820"/>
    <w:rsid w:val="00B127DB"/>
    <w:rsid w:val="00B12882"/>
    <w:rsid w:val="00B13785"/>
    <w:rsid w:val="00B150DD"/>
    <w:rsid w:val="00B15440"/>
    <w:rsid w:val="00B17DBA"/>
    <w:rsid w:val="00B20A34"/>
    <w:rsid w:val="00B20A3D"/>
    <w:rsid w:val="00B22539"/>
    <w:rsid w:val="00B239C9"/>
    <w:rsid w:val="00B24F08"/>
    <w:rsid w:val="00B262EF"/>
    <w:rsid w:val="00B272B9"/>
    <w:rsid w:val="00B302F9"/>
    <w:rsid w:val="00B30412"/>
    <w:rsid w:val="00B313DA"/>
    <w:rsid w:val="00B31FCA"/>
    <w:rsid w:val="00B32299"/>
    <w:rsid w:val="00B344E6"/>
    <w:rsid w:val="00B34D6D"/>
    <w:rsid w:val="00B35515"/>
    <w:rsid w:val="00B35BEA"/>
    <w:rsid w:val="00B43C49"/>
    <w:rsid w:val="00B45AE1"/>
    <w:rsid w:val="00B51122"/>
    <w:rsid w:val="00B515A7"/>
    <w:rsid w:val="00B5198F"/>
    <w:rsid w:val="00B523A2"/>
    <w:rsid w:val="00B52D82"/>
    <w:rsid w:val="00B53A31"/>
    <w:rsid w:val="00B57B7D"/>
    <w:rsid w:val="00B60187"/>
    <w:rsid w:val="00B60DDE"/>
    <w:rsid w:val="00B60FB3"/>
    <w:rsid w:val="00B610E6"/>
    <w:rsid w:val="00B61111"/>
    <w:rsid w:val="00B65194"/>
    <w:rsid w:val="00B67892"/>
    <w:rsid w:val="00B67979"/>
    <w:rsid w:val="00B713E2"/>
    <w:rsid w:val="00B71450"/>
    <w:rsid w:val="00B73413"/>
    <w:rsid w:val="00B735BE"/>
    <w:rsid w:val="00B738EB"/>
    <w:rsid w:val="00B770A7"/>
    <w:rsid w:val="00B77284"/>
    <w:rsid w:val="00B80E70"/>
    <w:rsid w:val="00B82806"/>
    <w:rsid w:val="00B85BC2"/>
    <w:rsid w:val="00B87599"/>
    <w:rsid w:val="00B90982"/>
    <w:rsid w:val="00B90EB0"/>
    <w:rsid w:val="00B914C1"/>
    <w:rsid w:val="00B93672"/>
    <w:rsid w:val="00B93B5B"/>
    <w:rsid w:val="00B95717"/>
    <w:rsid w:val="00B960FC"/>
    <w:rsid w:val="00B96D9A"/>
    <w:rsid w:val="00BA185F"/>
    <w:rsid w:val="00BA4000"/>
    <w:rsid w:val="00BA5486"/>
    <w:rsid w:val="00BA54DD"/>
    <w:rsid w:val="00BB09B6"/>
    <w:rsid w:val="00BB29C4"/>
    <w:rsid w:val="00BB396F"/>
    <w:rsid w:val="00BB3F78"/>
    <w:rsid w:val="00BB4CEC"/>
    <w:rsid w:val="00BB7E6F"/>
    <w:rsid w:val="00BB7E86"/>
    <w:rsid w:val="00BC261C"/>
    <w:rsid w:val="00BC4092"/>
    <w:rsid w:val="00BC4133"/>
    <w:rsid w:val="00BC65DD"/>
    <w:rsid w:val="00BD0770"/>
    <w:rsid w:val="00BD0CC4"/>
    <w:rsid w:val="00BD15B7"/>
    <w:rsid w:val="00BD2145"/>
    <w:rsid w:val="00BD2A29"/>
    <w:rsid w:val="00BD44CA"/>
    <w:rsid w:val="00BD4758"/>
    <w:rsid w:val="00BD5CFA"/>
    <w:rsid w:val="00BD6A69"/>
    <w:rsid w:val="00BE0A30"/>
    <w:rsid w:val="00BE0D02"/>
    <w:rsid w:val="00BE2526"/>
    <w:rsid w:val="00BE35A8"/>
    <w:rsid w:val="00BE49AA"/>
    <w:rsid w:val="00BE55F5"/>
    <w:rsid w:val="00BE74FB"/>
    <w:rsid w:val="00BF04EA"/>
    <w:rsid w:val="00BF102E"/>
    <w:rsid w:val="00BF3AE9"/>
    <w:rsid w:val="00BF4246"/>
    <w:rsid w:val="00BF55F9"/>
    <w:rsid w:val="00BF63B6"/>
    <w:rsid w:val="00BF7EC6"/>
    <w:rsid w:val="00C00065"/>
    <w:rsid w:val="00C00995"/>
    <w:rsid w:val="00C00CBB"/>
    <w:rsid w:val="00C02712"/>
    <w:rsid w:val="00C111F6"/>
    <w:rsid w:val="00C121E4"/>
    <w:rsid w:val="00C123EB"/>
    <w:rsid w:val="00C163B9"/>
    <w:rsid w:val="00C17B50"/>
    <w:rsid w:val="00C17C52"/>
    <w:rsid w:val="00C20BD1"/>
    <w:rsid w:val="00C22A10"/>
    <w:rsid w:val="00C2331F"/>
    <w:rsid w:val="00C24B6B"/>
    <w:rsid w:val="00C26179"/>
    <w:rsid w:val="00C267FB"/>
    <w:rsid w:val="00C269E4"/>
    <w:rsid w:val="00C3260D"/>
    <w:rsid w:val="00C34AAA"/>
    <w:rsid w:val="00C3529D"/>
    <w:rsid w:val="00C35368"/>
    <w:rsid w:val="00C3551F"/>
    <w:rsid w:val="00C3628F"/>
    <w:rsid w:val="00C419FD"/>
    <w:rsid w:val="00C423A3"/>
    <w:rsid w:val="00C431A3"/>
    <w:rsid w:val="00C43DA6"/>
    <w:rsid w:val="00C43F76"/>
    <w:rsid w:val="00C44866"/>
    <w:rsid w:val="00C45E38"/>
    <w:rsid w:val="00C50AC5"/>
    <w:rsid w:val="00C53DA5"/>
    <w:rsid w:val="00C54F3C"/>
    <w:rsid w:val="00C5527F"/>
    <w:rsid w:val="00C6055E"/>
    <w:rsid w:val="00C60A95"/>
    <w:rsid w:val="00C60D54"/>
    <w:rsid w:val="00C61E43"/>
    <w:rsid w:val="00C63271"/>
    <w:rsid w:val="00C639B4"/>
    <w:rsid w:val="00C640A5"/>
    <w:rsid w:val="00C64BA3"/>
    <w:rsid w:val="00C67C03"/>
    <w:rsid w:val="00C7052E"/>
    <w:rsid w:val="00C71195"/>
    <w:rsid w:val="00C75401"/>
    <w:rsid w:val="00C757E2"/>
    <w:rsid w:val="00C7636E"/>
    <w:rsid w:val="00C776D8"/>
    <w:rsid w:val="00C80300"/>
    <w:rsid w:val="00C80C7C"/>
    <w:rsid w:val="00C847C5"/>
    <w:rsid w:val="00C90FF1"/>
    <w:rsid w:val="00CA2175"/>
    <w:rsid w:val="00CA290F"/>
    <w:rsid w:val="00CA3DF5"/>
    <w:rsid w:val="00CA412E"/>
    <w:rsid w:val="00CA4810"/>
    <w:rsid w:val="00CA4D29"/>
    <w:rsid w:val="00CA792A"/>
    <w:rsid w:val="00CB12AB"/>
    <w:rsid w:val="00CB2E25"/>
    <w:rsid w:val="00CB3778"/>
    <w:rsid w:val="00CB6A0C"/>
    <w:rsid w:val="00CB6BD6"/>
    <w:rsid w:val="00CC06CF"/>
    <w:rsid w:val="00CC083B"/>
    <w:rsid w:val="00CC1C58"/>
    <w:rsid w:val="00CC35A8"/>
    <w:rsid w:val="00CD092A"/>
    <w:rsid w:val="00CD1738"/>
    <w:rsid w:val="00CD2FBB"/>
    <w:rsid w:val="00CD3143"/>
    <w:rsid w:val="00CD4975"/>
    <w:rsid w:val="00CD5F91"/>
    <w:rsid w:val="00CD67E5"/>
    <w:rsid w:val="00CD7B12"/>
    <w:rsid w:val="00CE0CE3"/>
    <w:rsid w:val="00CE207D"/>
    <w:rsid w:val="00CE214A"/>
    <w:rsid w:val="00CE2CFF"/>
    <w:rsid w:val="00CE421C"/>
    <w:rsid w:val="00CE51C7"/>
    <w:rsid w:val="00CE6C5C"/>
    <w:rsid w:val="00CE6F54"/>
    <w:rsid w:val="00CF11BF"/>
    <w:rsid w:val="00CF3C88"/>
    <w:rsid w:val="00CF7A12"/>
    <w:rsid w:val="00CF7CDD"/>
    <w:rsid w:val="00D00061"/>
    <w:rsid w:val="00D01064"/>
    <w:rsid w:val="00D03EED"/>
    <w:rsid w:val="00D05403"/>
    <w:rsid w:val="00D10947"/>
    <w:rsid w:val="00D10E12"/>
    <w:rsid w:val="00D10E13"/>
    <w:rsid w:val="00D11736"/>
    <w:rsid w:val="00D1255A"/>
    <w:rsid w:val="00D13621"/>
    <w:rsid w:val="00D13E34"/>
    <w:rsid w:val="00D15674"/>
    <w:rsid w:val="00D2181A"/>
    <w:rsid w:val="00D22308"/>
    <w:rsid w:val="00D24CB5"/>
    <w:rsid w:val="00D2575E"/>
    <w:rsid w:val="00D2585F"/>
    <w:rsid w:val="00D27510"/>
    <w:rsid w:val="00D300A3"/>
    <w:rsid w:val="00D30DB0"/>
    <w:rsid w:val="00D3290C"/>
    <w:rsid w:val="00D33F6B"/>
    <w:rsid w:val="00D34573"/>
    <w:rsid w:val="00D358B3"/>
    <w:rsid w:val="00D3615B"/>
    <w:rsid w:val="00D42BE6"/>
    <w:rsid w:val="00D43615"/>
    <w:rsid w:val="00D43DB5"/>
    <w:rsid w:val="00D43F6D"/>
    <w:rsid w:val="00D47375"/>
    <w:rsid w:val="00D50EF4"/>
    <w:rsid w:val="00D51887"/>
    <w:rsid w:val="00D54EF2"/>
    <w:rsid w:val="00D55A12"/>
    <w:rsid w:val="00D56480"/>
    <w:rsid w:val="00D564B6"/>
    <w:rsid w:val="00D56F3E"/>
    <w:rsid w:val="00D57A2A"/>
    <w:rsid w:val="00D57C96"/>
    <w:rsid w:val="00D606CA"/>
    <w:rsid w:val="00D6131A"/>
    <w:rsid w:val="00D64EA2"/>
    <w:rsid w:val="00D6680A"/>
    <w:rsid w:val="00D70128"/>
    <w:rsid w:val="00D7055E"/>
    <w:rsid w:val="00D720FE"/>
    <w:rsid w:val="00D75AEE"/>
    <w:rsid w:val="00D77320"/>
    <w:rsid w:val="00D77965"/>
    <w:rsid w:val="00D77AA0"/>
    <w:rsid w:val="00D85C39"/>
    <w:rsid w:val="00D85F4F"/>
    <w:rsid w:val="00D87DFC"/>
    <w:rsid w:val="00D91096"/>
    <w:rsid w:val="00D92773"/>
    <w:rsid w:val="00D937FF"/>
    <w:rsid w:val="00D93F4F"/>
    <w:rsid w:val="00D96D13"/>
    <w:rsid w:val="00DA0A2D"/>
    <w:rsid w:val="00DA2481"/>
    <w:rsid w:val="00DA2485"/>
    <w:rsid w:val="00DA4274"/>
    <w:rsid w:val="00DA556C"/>
    <w:rsid w:val="00DA59A0"/>
    <w:rsid w:val="00DB0F8D"/>
    <w:rsid w:val="00DB112B"/>
    <w:rsid w:val="00DB130F"/>
    <w:rsid w:val="00DB13D6"/>
    <w:rsid w:val="00DB20BB"/>
    <w:rsid w:val="00DC039A"/>
    <w:rsid w:val="00DC2AE2"/>
    <w:rsid w:val="00DC2BD1"/>
    <w:rsid w:val="00DC45E0"/>
    <w:rsid w:val="00DC5EE0"/>
    <w:rsid w:val="00DC67B5"/>
    <w:rsid w:val="00DC6C7C"/>
    <w:rsid w:val="00DC7808"/>
    <w:rsid w:val="00DD0CD8"/>
    <w:rsid w:val="00DD0D27"/>
    <w:rsid w:val="00DD10FE"/>
    <w:rsid w:val="00DD1778"/>
    <w:rsid w:val="00DD282F"/>
    <w:rsid w:val="00DD2841"/>
    <w:rsid w:val="00DD43DA"/>
    <w:rsid w:val="00DD4E49"/>
    <w:rsid w:val="00DE0172"/>
    <w:rsid w:val="00DE2EC2"/>
    <w:rsid w:val="00DE3437"/>
    <w:rsid w:val="00DE36F3"/>
    <w:rsid w:val="00DE57B9"/>
    <w:rsid w:val="00DF4535"/>
    <w:rsid w:val="00DF5F2D"/>
    <w:rsid w:val="00E00387"/>
    <w:rsid w:val="00E00BEB"/>
    <w:rsid w:val="00E03023"/>
    <w:rsid w:val="00E030F8"/>
    <w:rsid w:val="00E0447B"/>
    <w:rsid w:val="00E0517C"/>
    <w:rsid w:val="00E077CA"/>
    <w:rsid w:val="00E07853"/>
    <w:rsid w:val="00E112BF"/>
    <w:rsid w:val="00E136D3"/>
    <w:rsid w:val="00E14560"/>
    <w:rsid w:val="00E14E86"/>
    <w:rsid w:val="00E16A76"/>
    <w:rsid w:val="00E16AEC"/>
    <w:rsid w:val="00E2249D"/>
    <w:rsid w:val="00E25C1F"/>
    <w:rsid w:val="00E30AEC"/>
    <w:rsid w:val="00E319CF"/>
    <w:rsid w:val="00E31ED8"/>
    <w:rsid w:val="00E3261F"/>
    <w:rsid w:val="00E32A8E"/>
    <w:rsid w:val="00E32E42"/>
    <w:rsid w:val="00E3577E"/>
    <w:rsid w:val="00E4371D"/>
    <w:rsid w:val="00E4407C"/>
    <w:rsid w:val="00E4605C"/>
    <w:rsid w:val="00E51CEC"/>
    <w:rsid w:val="00E53028"/>
    <w:rsid w:val="00E53FA9"/>
    <w:rsid w:val="00E54C8A"/>
    <w:rsid w:val="00E62293"/>
    <w:rsid w:val="00E629A7"/>
    <w:rsid w:val="00E63899"/>
    <w:rsid w:val="00E64DB4"/>
    <w:rsid w:val="00E707A3"/>
    <w:rsid w:val="00E70BF5"/>
    <w:rsid w:val="00E71C0C"/>
    <w:rsid w:val="00E72D30"/>
    <w:rsid w:val="00E7314C"/>
    <w:rsid w:val="00E80158"/>
    <w:rsid w:val="00E83BD9"/>
    <w:rsid w:val="00E863AF"/>
    <w:rsid w:val="00E865B3"/>
    <w:rsid w:val="00E865C8"/>
    <w:rsid w:val="00E90446"/>
    <w:rsid w:val="00E92C16"/>
    <w:rsid w:val="00E9337F"/>
    <w:rsid w:val="00E933C2"/>
    <w:rsid w:val="00E93652"/>
    <w:rsid w:val="00E93D4F"/>
    <w:rsid w:val="00E9491E"/>
    <w:rsid w:val="00E955EB"/>
    <w:rsid w:val="00E95758"/>
    <w:rsid w:val="00EA006B"/>
    <w:rsid w:val="00EA01C2"/>
    <w:rsid w:val="00EA2160"/>
    <w:rsid w:val="00EA26BE"/>
    <w:rsid w:val="00EA7F39"/>
    <w:rsid w:val="00EB2502"/>
    <w:rsid w:val="00EB2BAB"/>
    <w:rsid w:val="00EB37B7"/>
    <w:rsid w:val="00EB5FBC"/>
    <w:rsid w:val="00EB794B"/>
    <w:rsid w:val="00EC03AA"/>
    <w:rsid w:val="00EC7C38"/>
    <w:rsid w:val="00EC7E7C"/>
    <w:rsid w:val="00ED0674"/>
    <w:rsid w:val="00ED0CD4"/>
    <w:rsid w:val="00ED162F"/>
    <w:rsid w:val="00ED23A8"/>
    <w:rsid w:val="00ED5D6D"/>
    <w:rsid w:val="00ED5E95"/>
    <w:rsid w:val="00EE2B7D"/>
    <w:rsid w:val="00EE3786"/>
    <w:rsid w:val="00EE3CF5"/>
    <w:rsid w:val="00EE562A"/>
    <w:rsid w:val="00EE5F3C"/>
    <w:rsid w:val="00EE5F9C"/>
    <w:rsid w:val="00EE654F"/>
    <w:rsid w:val="00EE7A38"/>
    <w:rsid w:val="00EF0150"/>
    <w:rsid w:val="00EF0D4E"/>
    <w:rsid w:val="00EF520C"/>
    <w:rsid w:val="00EF5D25"/>
    <w:rsid w:val="00EF63CC"/>
    <w:rsid w:val="00EF740F"/>
    <w:rsid w:val="00F009BA"/>
    <w:rsid w:val="00F01779"/>
    <w:rsid w:val="00F01CAF"/>
    <w:rsid w:val="00F02A00"/>
    <w:rsid w:val="00F02A04"/>
    <w:rsid w:val="00F0509A"/>
    <w:rsid w:val="00F110D8"/>
    <w:rsid w:val="00F168A4"/>
    <w:rsid w:val="00F30609"/>
    <w:rsid w:val="00F309A4"/>
    <w:rsid w:val="00F3409C"/>
    <w:rsid w:val="00F341A9"/>
    <w:rsid w:val="00F344DF"/>
    <w:rsid w:val="00F347B1"/>
    <w:rsid w:val="00F4060A"/>
    <w:rsid w:val="00F41A2A"/>
    <w:rsid w:val="00F42306"/>
    <w:rsid w:val="00F42DFE"/>
    <w:rsid w:val="00F43259"/>
    <w:rsid w:val="00F444BB"/>
    <w:rsid w:val="00F4518A"/>
    <w:rsid w:val="00F45D7B"/>
    <w:rsid w:val="00F462A9"/>
    <w:rsid w:val="00F4757B"/>
    <w:rsid w:val="00F51915"/>
    <w:rsid w:val="00F51FC8"/>
    <w:rsid w:val="00F55568"/>
    <w:rsid w:val="00F57C73"/>
    <w:rsid w:val="00F607DD"/>
    <w:rsid w:val="00F61892"/>
    <w:rsid w:val="00F63B84"/>
    <w:rsid w:val="00F642A3"/>
    <w:rsid w:val="00F667BB"/>
    <w:rsid w:val="00F72A56"/>
    <w:rsid w:val="00F73517"/>
    <w:rsid w:val="00F761F4"/>
    <w:rsid w:val="00F76A43"/>
    <w:rsid w:val="00F77A69"/>
    <w:rsid w:val="00F77C81"/>
    <w:rsid w:val="00F81FD2"/>
    <w:rsid w:val="00F82AB6"/>
    <w:rsid w:val="00F8378D"/>
    <w:rsid w:val="00F8396D"/>
    <w:rsid w:val="00F87405"/>
    <w:rsid w:val="00F87CF4"/>
    <w:rsid w:val="00F91E2B"/>
    <w:rsid w:val="00F9355D"/>
    <w:rsid w:val="00F969C8"/>
    <w:rsid w:val="00F972DB"/>
    <w:rsid w:val="00F97E34"/>
    <w:rsid w:val="00FA00A2"/>
    <w:rsid w:val="00FA0615"/>
    <w:rsid w:val="00FA0EF6"/>
    <w:rsid w:val="00FA17AD"/>
    <w:rsid w:val="00FA54C0"/>
    <w:rsid w:val="00FA5DE6"/>
    <w:rsid w:val="00FA5DF5"/>
    <w:rsid w:val="00FA618D"/>
    <w:rsid w:val="00FA6583"/>
    <w:rsid w:val="00FA68AA"/>
    <w:rsid w:val="00FB3DFD"/>
    <w:rsid w:val="00FB3E46"/>
    <w:rsid w:val="00FB4160"/>
    <w:rsid w:val="00FB7E4C"/>
    <w:rsid w:val="00FC00AD"/>
    <w:rsid w:val="00FC16EC"/>
    <w:rsid w:val="00FC1EF6"/>
    <w:rsid w:val="00FC21DA"/>
    <w:rsid w:val="00FC3C7C"/>
    <w:rsid w:val="00FC729D"/>
    <w:rsid w:val="00FD03BD"/>
    <w:rsid w:val="00FD30C8"/>
    <w:rsid w:val="00FD67F6"/>
    <w:rsid w:val="00FD77B4"/>
    <w:rsid w:val="00FD7C9A"/>
    <w:rsid w:val="00FE28FF"/>
    <w:rsid w:val="00FE2E15"/>
    <w:rsid w:val="00FE4BFC"/>
    <w:rsid w:val="00FE609E"/>
    <w:rsid w:val="00FE73B6"/>
    <w:rsid w:val="00FE763D"/>
    <w:rsid w:val="00FE7E26"/>
    <w:rsid w:val="00FF0285"/>
    <w:rsid w:val="00FF07E1"/>
    <w:rsid w:val="00FF304E"/>
    <w:rsid w:val="00FF7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0FA7"/>
  <w15:chartTrackingRefBased/>
  <w15:docId w15:val="{C42D3C15-2D40-48DE-AD13-5CA1EB26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214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D10947"/>
    <w:pPr>
      <w:widowControl w:val="0"/>
      <w:autoSpaceDE w:val="0"/>
      <w:autoSpaceDN w:val="0"/>
      <w:adjustRightInd w:val="0"/>
    </w:pPr>
    <w:rPr>
      <w:rFonts w:ascii="Arial" w:hAnsi="Arial"/>
    </w:rPr>
  </w:style>
  <w:style w:type="paragraph" w:customStyle="1" w:styleId="Style5">
    <w:name w:val="Style5"/>
    <w:basedOn w:val="Normalny"/>
    <w:rsid w:val="00D10947"/>
    <w:pPr>
      <w:widowControl w:val="0"/>
      <w:autoSpaceDE w:val="0"/>
      <w:autoSpaceDN w:val="0"/>
      <w:adjustRightInd w:val="0"/>
      <w:spacing w:line="245" w:lineRule="exact"/>
      <w:jc w:val="both"/>
    </w:pPr>
    <w:rPr>
      <w:rFonts w:ascii="Arial" w:hAnsi="Arial"/>
    </w:rPr>
  </w:style>
  <w:style w:type="paragraph" w:customStyle="1" w:styleId="Style6">
    <w:name w:val="Style6"/>
    <w:basedOn w:val="Normalny"/>
    <w:uiPriority w:val="99"/>
    <w:rsid w:val="00D10947"/>
    <w:pPr>
      <w:widowControl w:val="0"/>
      <w:autoSpaceDE w:val="0"/>
      <w:autoSpaceDN w:val="0"/>
      <w:adjustRightInd w:val="0"/>
      <w:spacing w:line="245" w:lineRule="exact"/>
      <w:ind w:hanging="398"/>
    </w:pPr>
    <w:rPr>
      <w:rFonts w:ascii="Arial" w:hAnsi="Arial"/>
    </w:rPr>
  </w:style>
  <w:style w:type="paragraph" w:customStyle="1" w:styleId="Style7">
    <w:name w:val="Style7"/>
    <w:basedOn w:val="Normalny"/>
    <w:uiPriority w:val="99"/>
    <w:rsid w:val="00D10947"/>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qFormat/>
    <w:rsid w:val="00D10947"/>
    <w:pPr>
      <w:widowControl w:val="0"/>
      <w:autoSpaceDE w:val="0"/>
      <w:autoSpaceDN w:val="0"/>
      <w:adjustRightInd w:val="0"/>
      <w:spacing w:line="246" w:lineRule="exact"/>
      <w:jc w:val="both"/>
    </w:pPr>
    <w:rPr>
      <w:rFonts w:ascii="Arial" w:hAnsi="Arial"/>
    </w:rPr>
  </w:style>
  <w:style w:type="character" w:customStyle="1" w:styleId="FontStyle16">
    <w:name w:val="Font Style16"/>
    <w:rsid w:val="00D10947"/>
    <w:rPr>
      <w:rFonts w:ascii="Arial" w:hAnsi="Arial" w:cs="Arial"/>
      <w:b/>
      <w:bCs/>
      <w:sz w:val="20"/>
      <w:szCs w:val="20"/>
    </w:rPr>
  </w:style>
  <w:style w:type="character" w:customStyle="1" w:styleId="FontStyle17">
    <w:name w:val="Font Style17"/>
    <w:qFormat/>
    <w:rsid w:val="00D10947"/>
    <w:rPr>
      <w:rFonts w:ascii="Arial" w:hAnsi="Arial" w:cs="Arial"/>
      <w:sz w:val="20"/>
      <w:szCs w:val="20"/>
    </w:rPr>
  </w:style>
  <w:style w:type="character" w:customStyle="1" w:styleId="FontStyle20">
    <w:name w:val="Font Style20"/>
    <w:rsid w:val="00382237"/>
    <w:rPr>
      <w:rFonts w:ascii="Arial" w:hAnsi="Arial" w:cs="Arial"/>
      <w:sz w:val="20"/>
      <w:szCs w:val="20"/>
    </w:rPr>
  </w:style>
  <w:style w:type="character" w:customStyle="1" w:styleId="FontStyle27">
    <w:name w:val="Font Style27"/>
    <w:rsid w:val="00382237"/>
    <w:rPr>
      <w:rFonts w:ascii="Arial" w:hAnsi="Arial" w:cs="Arial"/>
      <w:b/>
      <w:bCs/>
      <w:sz w:val="20"/>
      <w:szCs w:val="20"/>
    </w:rPr>
  </w:style>
  <w:style w:type="paragraph" w:customStyle="1" w:styleId="Style11">
    <w:name w:val="Style11"/>
    <w:basedOn w:val="Normalny"/>
    <w:rsid w:val="009D725B"/>
    <w:pPr>
      <w:widowControl w:val="0"/>
      <w:autoSpaceDE w:val="0"/>
      <w:autoSpaceDN w:val="0"/>
      <w:adjustRightInd w:val="0"/>
      <w:spacing w:line="254" w:lineRule="exact"/>
    </w:pPr>
    <w:rPr>
      <w:rFonts w:ascii="Arial" w:hAnsi="Arial"/>
    </w:rPr>
  </w:style>
  <w:style w:type="paragraph" w:customStyle="1" w:styleId="Style13">
    <w:name w:val="Style13"/>
    <w:basedOn w:val="Normalny"/>
    <w:rsid w:val="009D725B"/>
    <w:pPr>
      <w:widowControl w:val="0"/>
      <w:autoSpaceDE w:val="0"/>
      <w:autoSpaceDN w:val="0"/>
      <w:adjustRightInd w:val="0"/>
    </w:pPr>
    <w:rPr>
      <w:rFonts w:ascii="Arial" w:hAnsi="Arial"/>
    </w:rPr>
  </w:style>
  <w:style w:type="paragraph" w:customStyle="1" w:styleId="Style14">
    <w:name w:val="Style14"/>
    <w:basedOn w:val="Normalny"/>
    <w:rsid w:val="009D725B"/>
    <w:pPr>
      <w:widowControl w:val="0"/>
      <w:autoSpaceDE w:val="0"/>
      <w:autoSpaceDN w:val="0"/>
      <w:adjustRightInd w:val="0"/>
      <w:spacing w:line="245" w:lineRule="exact"/>
      <w:ind w:firstLine="120"/>
      <w:jc w:val="both"/>
    </w:pPr>
    <w:rPr>
      <w:rFonts w:ascii="Arial" w:hAnsi="Arial"/>
    </w:rPr>
  </w:style>
  <w:style w:type="paragraph" w:customStyle="1" w:styleId="Style9">
    <w:name w:val="Style9"/>
    <w:basedOn w:val="Normalny"/>
    <w:uiPriority w:val="99"/>
    <w:rsid w:val="009D725B"/>
    <w:pPr>
      <w:widowControl w:val="0"/>
      <w:autoSpaceDE w:val="0"/>
      <w:autoSpaceDN w:val="0"/>
      <w:adjustRightInd w:val="0"/>
      <w:spacing w:line="247" w:lineRule="exact"/>
      <w:ind w:hanging="518"/>
      <w:jc w:val="both"/>
    </w:pPr>
    <w:rPr>
      <w:rFonts w:ascii="Arial" w:hAnsi="Arial"/>
    </w:rPr>
  </w:style>
  <w:style w:type="paragraph" w:customStyle="1" w:styleId="Style1">
    <w:name w:val="Style1"/>
    <w:basedOn w:val="Normalny"/>
    <w:uiPriority w:val="99"/>
    <w:rsid w:val="005A637D"/>
    <w:pPr>
      <w:widowControl w:val="0"/>
      <w:autoSpaceDE w:val="0"/>
      <w:autoSpaceDN w:val="0"/>
      <w:adjustRightInd w:val="0"/>
    </w:pPr>
    <w:rPr>
      <w:rFonts w:ascii="Arial" w:hAnsi="Arial"/>
    </w:rPr>
  </w:style>
  <w:style w:type="paragraph" w:customStyle="1" w:styleId="Style3">
    <w:name w:val="Style3"/>
    <w:basedOn w:val="Normalny"/>
    <w:uiPriority w:val="99"/>
    <w:rsid w:val="005A637D"/>
    <w:pPr>
      <w:widowControl w:val="0"/>
      <w:autoSpaceDE w:val="0"/>
      <w:autoSpaceDN w:val="0"/>
      <w:adjustRightInd w:val="0"/>
    </w:pPr>
    <w:rPr>
      <w:rFonts w:ascii="Arial" w:hAnsi="Arial"/>
    </w:rPr>
  </w:style>
  <w:style w:type="character" w:customStyle="1" w:styleId="FontStyle18">
    <w:name w:val="Font Style18"/>
    <w:rsid w:val="005A637D"/>
    <w:rPr>
      <w:rFonts w:ascii="Times New Roman" w:hAnsi="Times New Roman" w:cs="Times New Roman"/>
      <w:sz w:val="22"/>
      <w:szCs w:val="22"/>
    </w:rPr>
  </w:style>
  <w:style w:type="character" w:customStyle="1" w:styleId="FontStyle21">
    <w:name w:val="Font Style21"/>
    <w:uiPriority w:val="99"/>
    <w:rsid w:val="005A637D"/>
    <w:rPr>
      <w:rFonts w:ascii="Arial" w:hAnsi="Arial" w:cs="Arial"/>
      <w:sz w:val="18"/>
      <w:szCs w:val="18"/>
    </w:rPr>
  </w:style>
  <w:style w:type="paragraph" w:styleId="Tekstpodstawowy2">
    <w:name w:val="Body Text 2"/>
    <w:basedOn w:val="Normalny"/>
    <w:rsid w:val="00085C86"/>
    <w:pPr>
      <w:spacing w:after="120" w:line="480" w:lineRule="auto"/>
    </w:pPr>
  </w:style>
  <w:style w:type="paragraph" w:styleId="Tekstpodstawowy3">
    <w:name w:val="Body Text 3"/>
    <w:basedOn w:val="Normalny"/>
    <w:link w:val="Tekstpodstawowy3Znak"/>
    <w:rsid w:val="009A2AC1"/>
    <w:pPr>
      <w:spacing w:after="120"/>
    </w:pPr>
    <w:rPr>
      <w:sz w:val="16"/>
      <w:szCs w:val="16"/>
    </w:rPr>
  </w:style>
  <w:style w:type="paragraph" w:customStyle="1" w:styleId="Tekstpodstawowy31">
    <w:name w:val="Tekst podstawowy 31"/>
    <w:basedOn w:val="Normalny"/>
    <w:rsid w:val="00DB0F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0" w:after="200"/>
      <w:jc w:val="both"/>
    </w:pPr>
    <w:rPr>
      <w:rFonts w:ascii="Arial" w:hAnsi="Arial"/>
      <w:color w:val="000000"/>
      <w:szCs w:val="20"/>
      <w:lang w:eastAsia="ar-SA"/>
    </w:rPr>
  </w:style>
  <w:style w:type="paragraph" w:customStyle="1" w:styleId="Style10">
    <w:name w:val="Style10"/>
    <w:basedOn w:val="Normalny"/>
    <w:uiPriority w:val="99"/>
    <w:rsid w:val="00CA290F"/>
    <w:pPr>
      <w:widowControl w:val="0"/>
      <w:autoSpaceDE w:val="0"/>
      <w:autoSpaceDN w:val="0"/>
      <w:adjustRightInd w:val="0"/>
      <w:spacing w:line="252" w:lineRule="exact"/>
      <w:ind w:hanging="346"/>
      <w:jc w:val="both"/>
    </w:pPr>
    <w:rPr>
      <w:rFonts w:ascii="Arial" w:hAnsi="Arial"/>
    </w:rPr>
  </w:style>
  <w:style w:type="character" w:customStyle="1" w:styleId="FontStyle15">
    <w:name w:val="Font Style15"/>
    <w:rsid w:val="00CA290F"/>
    <w:rPr>
      <w:rFonts w:ascii="Arial" w:hAnsi="Arial" w:cs="Arial"/>
      <w:b/>
      <w:bCs/>
      <w:sz w:val="22"/>
      <w:szCs w:val="22"/>
    </w:rPr>
  </w:style>
  <w:style w:type="paragraph" w:styleId="Tekstdymka">
    <w:name w:val="Balloon Text"/>
    <w:basedOn w:val="Normalny"/>
    <w:link w:val="TekstdymkaZnak"/>
    <w:uiPriority w:val="99"/>
    <w:rsid w:val="00C3628F"/>
    <w:rPr>
      <w:rFonts w:ascii="Tahoma" w:hAnsi="Tahoma" w:cs="Tahoma"/>
      <w:sz w:val="16"/>
      <w:szCs w:val="16"/>
    </w:rPr>
  </w:style>
  <w:style w:type="character" w:customStyle="1" w:styleId="TekstdymkaZnak">
    <w:name w:val="Tekst dymka Znak"/>
    <w:link w:val="Tekstdymka"/>
    <w:uiPriority w:val="99"/>
    <w:rsid w:val="00C3628F"/>
    <w:rPr>
      <w:rFonts w:ascii="Tahoma" w:hAnsi="Tahoma" w:cs="Tahoma"/>
      <w:sz w:val="16"/>
      <w:szCs w:val="16"/>
    </w:rPr>
  </w:style>
  <w:style w:type="paragraph" w:styleId="Stopka">
    <w:name w:val="footer"/>
    <w:basedOn w:val="Normalny"/>
    <w:link w:val="StopkaZnak"/>
    <w:uiPriority w:val="99"/>
    <w:rsid w:val="001738A8"/>
    <w:pPr>
      <w:tabs>
        <w:tab w:val="center" w:pos="4536"/>
        <w:tab w:val="right" w:pos="9072"/>
      </w:tabs>
    </w:pPr>
  </w:style>
  <w:style w:type="character" w:styleId="Numerstrony">
    <w:name w:val="page number"/>
    <w:basedOn w:val="Domylnaczcionkaakapitu"/>
    <w:rsid w:val="001738A8"/>
  </w:style>
  <w:style w:type="paragraph" w:styleId="Nagwek">
    <w:name w:val="header"/>
    <w:basedOn w:val="Normalny"/>
    <w:rsid w:val="001738A8"/>
    <w:pPr>
      <w:tabs>
        <w:tab w:val="center" w:pos="4536"/>
        <w:tab w:val="right" w:pos="9072"/>
      </w:tabs>
    </w:pPr>
  </w:style>
  <w:style w:type="character" w:styleId="Hipercze">
    <w:name w:val="Hyperlink"/>
    <w:uiPriority w:val="99"/>
    <w:rsid w:val="00B67979"/>
    <w:rPr>
      <w:color w:val="0000FF"/>
      <w:u w:val="single"/>
    </w:rPr>
  </w:style>
  <w:style w:type="character" w:customStyle="1" w:styleId="normalchar1">
    <w:name w:val="normal__char1"/>
    <w:rsid w:val="004F04CC"/>
    <w:rPr>
      <w:rFonts w:ascii="Times New Roman" w:hAnsi="Times New Roman" w:cs="Times New Roman" w:hint="default"/>
      <w:sz w:val="24"/>
      <w:szCs w:val="24"/>
    </w:rPr>
  </w:style>
  <w:style w:type="character" w:styleId="Odwoaniedokomentarza">
    <w:name w:val="annotation reference"/>
    <w:uiPriority w:val="99"/>
    <w:rsid w:val="005146C5"/>
    <w:rPr>
      <w:sz w:val="16"/>
      <w:szCs w:val="16"/>
    </w:rPr>
  </w:style>
  <w:style w:type="paragraph" w:styleId="Tekstkomentarza">
    <w:name w:val="annotation text"/>
    <w:basedOn w:val="Normalny"/>
    <w:link w:val="TekstkomentarzaZnak"/>
    <w:uiPriority w:val="99"/>
    <w:rsid w:val="005146C5"/>
    <w:rPr>
      <w:sz w:val="20"/>
      <w:szCs w:val="20"/>
    </w:rPr>
  </w:style>
  <w:style w:type="character" w:customStyle="1" w:styleId="TekstkomentarzaZnak">
    <w:name w:val="Tekst komentarza Znak"/>
    <w:basedOn w:val="Domylnaczcionkaakapitu"/>
    <w:link w:val="Tekstkomentarza"/>
    <w:uiPriority w:val="99"/>
    <w:rsid w:val="005146C5"/>
  </w:style>
  <w:style w:type="paragraph" w:styleId="Tematkomentarza">
    <w:name w:val="annotation subject"/>
    <w:basedOn w:val="Tekstkomentarza"/>
    <w:next w:val="Tekstkomentarza"/>
    <w:link w:val="TematkomentarzaZnak"/>
    <w:rsid w:val="005146C5"/>
    <w:rPr>
      <w:b/>
      <w:bCs/>
    </w:rPr>
  </w:style>
  <w:style w:type="character" w:customStyle="1" w:styleId="TematkomentarzaZnak">
    <w:name w:val="Temat komentarza Znak"/>
    <w:link w:val="Tematkomentarza"/>
    <w:rsid w:val="005146C5"/>
    <w:rPr>
      <w:b/>
      <w:bCs/>
    </w:rPr>
  </w:style>
  <w:style w:type="character" w:customStyle="1" w:styleId="Tekstpodstawowy3Znak">
    <w:name w:val="Tekst podstawowy 3 Znak"/>
    <w:link w:val="Tekstpodstawowy3"/>
    <w:rsid w:val="005146C5"/>
    <w:rPr>
      <w:sz w:val="16"/>
      <w:szCs w:val="16"/>
    </w:rPr>
  </w:style>
  <w:style w:type="paragraph" w:customStyle="1" w:styleId="Default">
    <w:name w:val="Default"/>
    <w:rsid w:val="009A7EB5"/>
    <w:pPr>
      <w:autoSpaceDE w:val="0"/>
      <w:autoSpaceDN w:val="0"/>
      <w:adjustRightInd w:val="0"/>
    </w:pPr>
    <w:rPr>
      <w:rFonts w:ascii="Cambria" w:eastAsia="Calibri" w:hAnsi="Cambria" w:cs="Cambria"/>
      <w:color w:val="000000"/>
      <w:sz w:val="24"/>
      <w:szCs w:val="24"/>
    </w:rPr>
  </w:style>
  <w:style w:type="character" w:customStyle="1" w:styleId="FontStyle31">
    <w:name w:val="Font Style31"/>
    <w:rsid w:val="009A7EB5"/>
    <w:rPr>
      <w:rFonts w:ascii="Times New Roman" w:hAnsi="Times New Roman" w:cs="Times New Roman" w:hint="default"/>
      <w:sz w:val="20"/>
      <w:szCs w:val="20"/>
    </w:rPr>
  </w:style>
  <w:style w:type="paragraph" w:styleId="Tekstpodstawowy">
    <w:name w:val="Body Text"/>
    <w:basedOn w:val="Normalny"/>
    <w:link w:val="TekstpodstawowyZnak"/>
    <w:rsid w:val="00BF102E"/>
    <w:pPr>
      <w:spacing w:after="120"/>
    </w:pPr>
  </w:style>
  <w:style w:type="character" w:customStyle="1" w:styleId="TekstpodstawowyZnak">
    <w:name w:val="Tekst podstawowy Znak"/>
    <w:link w:val="Tekstpodstawowy"/>
    <w:rsid w:val="00BF102E"/>
    <w:rPr>
      <w:sz w:val="24"/>
      <w:szCs w:val="24"/>
    </w:rPr>
  </w:style>
  <w:style w:type="paragraph" w:styleId="Zwykytekst">
    <w:name w:val="Plain Text"/>
    <w:basedOn w:val="Normalny"/>
    <w:link w:val="ZwykytekstZnak"/>
    <w:unhideWhenUsed/>
    <w:rsid w:val="007B2395"/>
    <w:rPr>
      <w:rFonts w:ascii="Consolas" w:hAnsi="Consolas"/>
      <w:sz w:val="21"/>
      <w:szCs w:val="21"/>
    </w:rPr>
  </w:style>
  <w:style w:type="character" w:customStyle="1" w:styleId="ZwykytekstZnak">
    <w:name w:val="Zwykły tekst Znak"/>
    <w:link w:val="Zwykytekst"/>
    <w:rsid w:val="007B2395"/>
    <w:rPr>
      <w:rFonts w:ascii="Consolas" w:hAnsi="Consolas"/>
      <w:sz w:val="21"/>
      <w:szCs w:val="21"/>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FD77B4"/>
    <w:pPr>
      <w:spacing w:after="200" w:line="276" w:lineRule="auto"/>
      <w:ind w:left="720"/>
      <w:contextualSpacing/>
    </w:pPr>
    <w:rPr>
      <w:rFonts w:ascii="Calibri" w:eastAsia="Calibri" w:hAnsi="Calibri"/>
      <w:sz w:val="22"/>
      <w:szCs w:val="22"/>
      <w:lang w:eastAsia="en-US"/>
    </w:rPr>
  </w:style>
  <w:style w:type="paragraph" w:styleId="Tekstpodstawowywcity">
    <w:name w:val="Body Text Indent"/>
    <w:basedOn w:val="Normalny"/>
    <w:link w:val="TekstpodstawowywcityZnak"/>
    <w:rsid w:val="00E07853"/>
    <w:pPr>
      <w:spacing w:after="120"/>
      <w:ind w:left="283"/>
    </w:pPr>
  </w:style>
  <w:style w:type="character" w:customStyle="1" w:styleId="TekstpodstawowywcityZnak">
    <w:name w:val="Tekst podstawowy wcięty Znak"/>
    <w:link w:val="Tekstpodstawowywcity"/>
    <w:rsid w:val="00E07853"/>
    <w:rPr>
      <w:sz w:val="24"/>
      <w:szCs w:val="24"/>
    </w:rPr>
  </w:style>
  <w:style w:type="character" w:customStyle="1" w:styleId="ZwykytekstZnak1">
    <w:name w:val="Zwykły tekst Znak1"/>
    <w:locked/>
    <w:rsid w:val="00EC03AA"/>
    <w:rPr>
      <w:rFonts w:ascii="Consolas" w:hAnsi="Consolas"/>
      <w:sz w:val="21"/>
      <w:szCs w:val="21"/>
    </w:rPr>
  </w:style>
  <w:style w:type="character" w:styleId="Pogrubienie">
    <w:name w:val="Strong"/>
    <w:uiPriority w:val="22"/>
    <w:qFormat/>
    <w:rsid w:val="004078F1"/>
    <w:rPr>
      <w:b/>
      <w:bCs/>
    </w:rPr>
  </w:style>
  <w:style w:type="character" w:customStyle="1" w:styleId="FontStyle34">
    <w:name w:val="Font Style34"/>
    <w:uiPriority w:val="99"/>
    <w:rsid w:val="00230149"/>
    <w:rPr>
      <w:rFonts w:ascii="Arial Unicode MS" w:eastAsia="Arial Unicode MS" w:cs="Arial Unicode MS"/>
      <w:b/>
      <w:bCs/>
      <w:sz w:val="18"/>
      <w:szCs w:val="18"/>
    </w:rPr>
  </w:style>
  <w:style w:type="paragraph" w:customStyle="1" w:styleId="Zwykytekst1">
    <w:name w:val="Zwykły tekst1"/>
    <w:basedOn w:val="Normalny"/>
    <w:uiPriority w:val="99"/>
    <w:rsid w:val="007D034A"/>
    <w:pPr>
      <w:suppressAutoHyphens/>
    </w:pPr>
    <w:rPr>
      <w:rFonts w:ascii="Courier New" w:hAnsi="Courier New"/>
      <w:sz w:val="20"/>
      <w:szCs w:val="20"/>
      <w:lang w:eastAsia="ar-SA"/>
    </w:rPr>
  </w:style>
  <w:style w:type="character" w:customStyle="1" w:styleId="FontStyle11">
    <w:name w:val="Font Style11"/>
    <w:rsid w:val="008B742A"/>
    <w:rPr>
      <w:rFonts w:ascii="Arial" w:hAnsi="Arial" w:cs="Arial"/>
      <w:sz w:val="22"/>
      <w:szCs w:val="22"/>
    </w:rPr>
  </w:style>
  <w:style w:type="character" w:customStyle="1" w:styleId="FontStyle22">
    <w:name w:val="Font Style22"/>
    <w:uiPriority w:val="99"/>
    <w:qFormat/>
    <w:rsid w:val="008B742A"/>
    <w:rPr>
      <w:rFonts w:ascii="Arial" w:hAnsi="Arial" w:cs="Arial"/>
      <w:b/>
      <w:bCs/>
      <w:sz w:val="20"/>
      <w:szCs w:val="20"/>
    </w:rPr>
  </w:style>
  <w:style w:type="character" w:customStyle="1" w:styleId="FontStyle23">
    <w:name w:val="Font Style23"/>
    <w:uiPriority w:val="99"/>
    <w:rsid w:val="00226049"/>
    <w:rPr>
      <w:rFonts w:ascii="Arial" w:hAnsi="Arial" w:cs="Arial"/>
      <w:sz w:val="22"/>
      <w:szCs w:val="22"/>
    </w:rPr>
  </w:style>
  <w:style w:type="paragraph" w:customStyle="1" w:styleId="WKBHeadLP">
    <w:name w:val="WKB_Head LP"/>
    <w:basedOn w:val="Akapitzlist"/>
    <w:qFormat/>
    <w:rsid w:val="00437284"/>
    <w:pPr>
      <w:keepNext/>
      <w:numPr>
        <w:numId w:val="12"/>
      </w:numPr>
      <w:tabs>
        <w:tab w:val="left" w:pos="709"/>
      </w:tabs>
      <w:suppressAutoHyphens/>
      <w:spacing w:before="240" w:after="240"/>
      <w:contextualSpacing w:val="0"/>
      <w:jc w:val="center"/>
    </w:pPr>
    <w:rPr>
      <w:rFonts w:ascii="Arial" w:eastAsia="Times New Roman" w:hAnsi="Arial" w:cs="Arial"/>
      <w:b/>
      <w:lang w:eastAsia="pl-PL"/>
    </w:rPr>
  </w:style>
  <w:style w:type="paragraph" w:customStyle="1" w:styleId="H1">
    <w:name w:val="H1"/>
    <w:basedOn w:val="Normalny"/>
    <w:next w:val="Normalny"/>
    <w:qFormat/>
    <w:locked/>
    <w:rsid w:val="00437284"/>
    <w:pPr>
      <w:keepNext/>
      <w:keepLines/>
      <w:numPr>
        <w:numId w:val="11"/>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qFormat/>
    <w:locked/>
    <w:rsid w:val="00437284"/>
    <w:pPr>
      <w:numPr>
        <w:ilvl w:val="1"/>
        <w:numId w:val="11"/>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qFormat/>
    <w:locked/>
    <w:rsid w:val="00437284"/>
    <w:pPr>
      <w:numPr>
        <w:ilvl w:val="2"/>
        <w:numId w:val="11"/>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qFormat/>
    <w:locked/>
    <w:rsid w:val="00437284"/>
    <w:pPr>
      <w:numPr>
        <w:ilvl w:val="3"/>
        <w:numId w:val="11"/>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qFormat/>
    <w:rsid w:val="00437284"/>
    <w:pPr>
      <w:numPr>
        <w:ilvl w:val="4"/>
        <w:numId w:val="11"/>
      </w:numPr>
      <w:tabs>
        <w:tab w:val="left" w:pos="2268"/>
        <w:tab w:val="left" w:pos="3119"/>
      </w:tabs>
      <w:suppressAutoHyphens/>
      <w:spacing w:before="120" w:after="120" w:line="288" w:lineRule="auto"/>
      <w:jc w:val="both"/>
      <w:outlineLvl w:val="4"/>
    </w:pPr>
    <w:rPr>
      <w:rFonts w:ascii="Calibri" w:hAnsi="Calibri"/>
      <w:color w:val="000000"/>
      <w:sz w:val="22"/>
    </w:rPr>
  </w:style>
  <w:style w:type="paragraph" w:customStyle="1" w:styleId="H6">
    <w:name w:val="H6"/>
    <w:basedOn w:val="Normalny"/>
    <w:qFormat/>
    <w:rsid w:val="00437284"/>
    <w:pPr>
      <w:numPr>
        <w:ilvl w:val="5"/>
        <w:numId w:val="11"/>
      </w:numPr>
      <w:tabs>
        <w:tab w:val="left" w:pos="2268"/>
        <w:tab w:val="left" w:pos="3119"/>
      </w:tabs>
      <w:suppressAutoHyphens/>
      <w:spacing w:before="120" w:after="120" w:line="288" w:lineRule="auto"/>
      <w:jc w:val="both"/>
      <w:outlineLvl w:val="5"/>
    </w:pPr>
    <w:rPr>
      <w:rFonts w:ascii="Calibri" w:hAnsi="Calibri"/>
      <w:color w:val="000000"/>
      <w:sz w:val="22"/>
    </w:rPr>
  </w:style>
  <w:style w:type="paragraph" w:customStyle="1" w:styleId="H7">
    <w:name w:val="H7"/>
    <w:basedOn w:val="Normalny"/>
    <w:qFormat/>
    <w:rsid w:val="00437284"/>
    <w:pPr>
      <w:numPr>
        <w:ilvl w:val="6"/>
        <w:numId w:val="11"/>
      </w:numPr>
      <w:tabs>
        <w:tab w:val="left" w:pos="2268"/>
        <w:tab w:val="left" w:pos="3119"/>
        <w:tab w:val="left" w:pos="3969"/>
      </w:tabs>
      <w:suppressAutoHyphens/>
      <w:spacing w:before="120" w:after="120" w:line="288" w:lineRule="auto"/>
      <w:jc w:val="both"/>
      <w:outlineLvl w:val="6"/>
    </w:pPr>
    <w:rPr>
      <w:rFonts w:ascii="Calibri" w:hAnsi="Calibri"/>
      <w:color w:val="000000"/>
      <w:sz w:val="22"/>
    </w:rPr>
  </w:style>
  <w:style w:type="paragraph" w:customStyle="1" w:styleId="text1">
    <w:name w:val="text 1"/>
    <w:basedOn w:val="Normalny"/>
    <w:qFormat/>
    <w:rsid w:val="00437284"/>
    <w:pPr>
      <w:suppressAutoHyphens/>
      <w:spacing w:before="120" w:after="120" w:line="288" w:lineRule="auto"/>
      <w:ind w:left="567"/>
      <w:jc w:val="both"/>
    </w:pPr>
    <w:rPr>
      <w:rFonts w:ascii="Calibri" w:eastAsia="Calibri" w:hAnsi="Calibri"/>
      <w:color w:val="000000"/>
      <w:sz w:val="22"/>
      <w:szCs w:val="22"/>
      <w:lang w:eastAsia="en-US"/>
    </w:rPr>
  </w:style>
  <w:style w:type="character" w:customStyle="1" w:styleId="czeinternetowe">
    <w:name w:val="Łącze internetowe"/>
    <w:uiPriority w:val="99"/>
    <w:unhideWhenUsed/>
    <w:rsid w:val="00982ECA"/>
    <w:rPr>
      <w:color w:val="0000FF"/>
      <w:u w:val="single"/>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9C050C"/>
    <w:rPr>
      <w:rFonts w:ascii="Calibri" w:eastAsia="Calibri" w:hAnsi="Calibri"/>
      <w:sz w:val="22"/>
      <w:szCs w:val="22"/>
      <w:lang w:eastAsia="en-US"/>
    </w:rPr>
  </w:style>
  <w:style w:type="character" w:styleId="UyteHipercze">
    <w:name w:val="FollowedHyperlink"/>
    <w:rsid w:val="00172E16"/>
    <w:rPr>
      <w:color w:val="954F72"/>
      <w:u w:val="single"/>
    </w:rPr>
  </w:style>
  <w:style w:type="paragraph" w:customStyle="1" w:styleId="Standard">
    <w:name w:val="Standard"/>
    <w:rsid w:val="005F6C38"/>
    <w:pPr>
      <w:suppressAutoHyphens/>
      <w:autoSpaceDN w:val="0"/>
      <w:textAlignment w:val="baseline"/>
    </w:pPr>
    <w:rPr>
      <w:kern w:val="3"/>
      <w:lang w:eastAsia="zh-CN"/>
    </w:rPr>
  </w:style>
  <w:style w:type="paragraph" w:styleId="Poprawka">
    <w:name w:val="Revision"/>
    <w:hidden/>
    <w:uiPriority w:val="99"/>
    <w:semiHidden/>
    <w:rsid w:val="00AF3EB9"/>
    <w:rPr>
      <w:sz w:val="24"/>
      <w:szCs w:val="24"/>
    </w:rPr>
  </w:style>
  <w:style w:type="character" w:styleId="Nierozpoznanawzmianka">
    <w:name w:val="Unresolved Mention"/>
    <w:basedOn w:val="Domylnaczcionkaakapitu"/>
    <w:uiPriority w:val="99"/>
    <w:semiHidden/>
    <w:unhideWhenUsed/>
    <w:rsid w:val="00AF3EB9"/>
    <w:rPr>
      <w:color w:val="605E5C"/>
      <w:shd w:val="clear" w:color="auto" w:fill="E1DFDD"/>
    </w:rPr>
  </w:style>
  <w:style w:type="table" w:customStyle="1" w:styleId="Tabela-Siatka1">
    <w:name w:val="Tabela - Siatka1"/>
    <w:basedOn w:val="Standardowy"/>
    <w:next w:val="Tabela-Siatka"/>
    <w:uiPriority w:val="59"/>
    <w:rsid w:val="00E6389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rsid w:val="00E63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5432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C90FF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basedOn w:val="Domylnaczcionkaakapitu"/>
    <w:link w:val="Stopka"/>
    <w:uiPriority w:val="99"/>
    <w:rsid w:val="008F62AC"/>
    <w:rPr>
      <w:sz w:val="24"/>
      <w:szCs w:val="24"/>
    </w:rPr>
  </w:style>
  <w:style w:type="character" w:customStyle="1" w:styleId="FontStyle12">
    <w:name w:val="Font Style12"/>
    <w:basedOn w:val="Domylnaczcionkaakapitu"/>
    <w:uiPriority w:val="99"/>
    <w:rsid w:val="00385714"/>
    <w:rPr>
      <w:rFonts w:ascii="Arial" w:hAnsi="Arial" w:cs="Arial"/>
      <w:sz w:val="20"/>
      <w:szCs w:val="20"/>
    </w:rPr>
  </w:style>
  <w:style w:type="character" w:customStyle="1" w:styleId="FontStyle13">
    <w:name w:val="Font Style13"/>
    <w:basedOn w:val="Domylnaczcionkaakapitu"/>
    <w:uiPriority w:val="99"/>
    <w:rsid w:val="00385714"/>
    <w:rPr>
      <w:rFonts w:ascii="Arial" w:hAnsi="Arial" w:cs="Arial"/>
      <w:b/>
      <w:bCs/>
      <w:sz w:val="20"/>
      <w:szCs w:val="20"/>
    </w:rPr>
  </w:style>
  <w:style w:type="paragraph" w:styleId="Tekstprzypisukocowego">
    <w:name w:val="endnote text"/>
    <w:basedOn w:val="Normalny"/>
    <w:link w:val="TekstprzypisukocowegoZnak"/>
    <w:rsid w:val="0011328D"/>
    <w:rPr>
      <w:sz w:val="20"/>
      <w:szCs w:val="20"/>
    </w:rPr>
  </w:style>
  <w:style w:type="character" w:customStyle="1" w:styleId="TekstprzypisukocowegoZnak">
    <w:name w:val="Tekst przypisu końcowego Znak"/>
    <w:basedOn w:val="Domylnaczcionkaakapitu"/>
    <w:link w:val="Tekstprzypisukocowego"/>
    <w:rsid w:val="0011328D"/>
  </w:style>
  <w:style w:type="character" w:styleId="Odwoanieprzypisukocowego">
    <w:name w:val="endnote reference"/>
    <w:basedOn w:val="Domylnaczcionkaakapitu"/>
    <w:rsid w:val="0011328D"/>
    <w:rPr>
      <w:vertAlign w:val="superscript"/>
    </w:rPr>
  </w:style>
  <w:style w:type="character" w:customStyle="1" w:styleId="FontStyle33">
    <w:name w:val="Font Style33"/>
    <w:uiPriority w:val="99"/>
    <w:rsid w:val="00BC65DD"/>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21081">
      <w:bodyDiv w:val="1"/>
      <w:marLeft w:val="0"/>
      <w:marRight w:val="0"/>
      <w:marTop w:val="0"/>
      <w:marBottom w:val="0"/>
      <w:divBdr>
        <w:top w:val="none" w:sz="0" w:space="0" w:color="auto"/>
        <w:left w:val="none" w:sz="0" w:space="0" w:color="auto"/>
        <w:bottom w:val="none" w:sz="0" w:space="0" w:color="auto"/>
        <w:right w:val="none" w:sz="0" w:space="0" w:color="auto"/>
      </w:divBdr>
    </w:div>
    <w:div w:id="263728984">
      <w:bodyDiv w:val="1"/>
      <w:marLeft w:val="0"/>
      <w:marRight w:val="0"/>
      <w:marTop w:val="0"/>
      <w:marBottom w:val="0"/>
      <w:divBdr>
        <w:top w:val="none" w:sz="0" w:space="0" w:color="auto"/>
        <w:left w:val="none" w:sz="0" w:space="0" w:color="auto"/>
        <w:bottom w:val="none" w:sz="0" w:space="0" w:color="auto"/>
        <w:right w:val="none" w:sz="0" w:space="0" w:color="auto"/>
      </w:divBdr>
    </w:div>
    <w:div w:id="288125581">
      <w:bodyDiv w:val="1"/>
      <w:marLeft w:val="0"/>
      <w:marRight w:val="0"/>
      <w:marTop w:val="0"/>
      <w:marBottom w:val="0"/>
      <w:divBdr>
        <w:top w:val="none" w:sz="0" w:space="0" w:color="auto"/>
        <w:left w:val="none" w:sz="0" w:space="0" w:color="auto"/>
        <w:bottom w:val="none" w:sz="0" w:space="0" w:color="auto"/>
        <w:right w:val="none" w:sz="0" w:space="0" w:color="auto"/>
      </w:divBdr>
    </w:div>
    <w:div w:id="335570473">
      <w:bodyDiv w:val="1"/>
      <w:marLeft w:val="0"/>
      <w:marRight w:val="0"/>
      <w:marTop w:val="0"/>
      <w:marBottom w:val="0"/>
      <w:divBdr>
        <w:top w:val="none" w:sz="0" w:space="0" w:color="auto"/>
        <w:left w:val="none" w:sz="0" w:space="0" w:color="auto"/>
        <w:bottom w:val="none" w:sz="0" w:space="0" w:color="auto"/>
        <w:right w:val="none" w:sz="0" w:space="0" w:color="auto"/>
      </w:divBdr>
    </w:div>
    <w:div w:id="409160983">
      <w:bodyDiv w:val="1"/>
      <w:marLeft w:val="0"/>
      <w:marRight w:val="0"/>
      <w:marTop w:val="0"/>
      <w:marBottom w:val="0"/>
      <w:divBdr>
        <w:top w:val="none" w:sz="0" w:space="0" w:color="auto"/>
        <w:left w:val="none" w:sz="0" w:space="0" w:color="auto"/>
        <w:bottom w:val="none" w:sz="0" w:space="0" w:color="auto"/>
        <w:right w:val="none" w:sz="0" w:space="0" w:color="auto"/>
      </w:divBdr>
    </w:div>
    <w:div w:id="500966801">
      <w:bodyDiv w:val="1"/>
      <w:marLeft w:val="0"/>
      <w:marRight w:val="0"/>
      <w:marTop w:val="0"/>
      <w:marBottom w:val="0"/>
      <w:divBdr>
        <w:top w:val="none" w:sz="0" w:space="0" w:color="auto"/>
        <w:left w:val="none" w:sz="0" w:space="0" w:color="auto"/>
        <w:bottom w:val="none" w:sz="0" w:space="0" w:color="auto"/>
        <w:right w:val="none" w:sz="0" w:space="0" w:color="auto"/>
      </w:divBdr>
    </w:div>
    <w:div w:id="895630281">
      <w:bodyDiv w:val="1"/>
      <w:marLeft w:val="0"/>
      <w:marRight w:val="0"/>
      <w:marTop w:val="0"/>
      <w:marBottom w:val="0"/>
      <w:divBdr>
        <w:top w:val="none" w:sz="0" w:space="0" w:color="auto"/>
        <w:left w:val="none" w:sz="0" w:space="0" w:color="auto"/>
        <w:bottom w:val="none" w:sz="0" w:space="0" w:color="auto"/>
        <w:right w:val="none" w:sz="0" w:space="0" w:color="auto"/>
      </w:divBdr>
    </w:div>
    <w:div w:id="942147898">
      <w:bodyDiv w:val="1"/>
      <w:marLeft w:val="0"/>
      <w:marRight w:val="0"/>
      <w:marTop w:val="0"/>
      <w:marBottom w:val="0"/>
      <w:divBdr>
        <w:top w:val="none" w:sz="0" w:space="0" w:color="auto"/>
        <w:left w:val="none" w:sz="0" w:space="0" w:color="auto"/>
        <w:bottom w:val="none" w:sz="0" w:space="0" w:color="auto"/>
        <w:right w:val="none" w:sz="0" w:space="0" w:color="auto"/>
      </w:divBdr>
    </w:div>
    <w:div w:id="1635286065">
      <w:bodyDiv w:val="1"/>
      <w:marLeft w:val="0"/>
      <w:marRight w:val="0"/>
      <w:marTop w:val="0"/>
      <w:marBottom w:val="0"/>
      <w:divBdr>
        <w:top w:val="none" w:sz="0" w:space="0" w:color="auto"/>
        <w:left w:val="none" w:sz="0" w:space="0" w:color="auto"/>
        <w:bottom w:val="none" w:sz="0" w:space="0" w:color="auto"/>
        <w:right w:val="none" w:sz="0" w:space="0" w:color="auto"/>
      </w:divBdr>
    </w:div>
    <w:div w:id="198076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w.zielinski@orlen.pl" TargetMode="External"/><Relationship Id="rId13" Type="http://schemas.openxmlformats.org/officeDocument/2006/relationships/hyperlink" Target="mailto:anonim.oeko@orlen.pl"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iotr.koprowicz@orlen.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B6A6-9E3B-465B-82CF-DD16C0F8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13</Pages>
  <Words>7405</Words>
  <Characters>44432</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51734</CharactersWithSpaces>
  <SharedDoc>false</SharedDoc>
  <HLinks>
    <vt:vector size="30" baseType="variant">
      <vt:variant>
        <vt:i4>3932250</vt:i4>
      </vt:variant>
      <vt:variant>
        <vt:i4>12</vt:i4>
      </vt:variant>
      <vt:variant>
        <vt:i4>0</vt:i4>
      </vt:variant>
      <vt:variant>
        <vt:i4>5</vt:i4>
      </vt:variant>
      <vt:variant>
        <vt:lpwstr>mailto:anonim.oeko@orlen.pl</vt:lpwstr>
      </vt:variant>
      <vt:variant>
        <vt:lpwstr/>
      </vt:variant>
      <vt:variant>
        <vt:i4>1900628</vt:i4>
      </vt:variant>
      <vt:variant>
        <vt:i4>9</vt:i4>
      </vt:variant>
      <vt:variant>
        <vt:i4>0</vt:i4>
      </vt:variant>
      <vt:variant>
        <vt:i4>5</vt:i4>
      </vt:variant>
      <vt:variant>
        <vt:lpwstr>https://connect.orlen.pl/app/help</vt:lpwstr>
      </vt:variant>
      <vt:variant>
        <vt:lpwstr/>
      </vt:variant>
      <vt:variant>
        <vt:i4>1179724</vt:i4>
      </vt:variant>
      <vt:variant>
        <vt:i4>6</vt:i4>
      </vt:variant>
      <vt:variant>
        <vt:i4>0</vt:i4>
      </vt:variant>
      <vt:variant>
        <vt:i4>5</vt:i4>
      </vt:variant>
      <vt:variant>
        <vt:lpwstr>https://eko.orlen.pl/pl/o-firmie/nasze-standardy/dokumenty-i-certyfikaty</vt:lpwstr>
      </vt:variant>
      <vt:variant>
        <vt:lpwstr/>
      </vt:variant>
      <vt:variant>
        <vt:i4>1179724</vt:i4>
      </vt:variant>
      <vt:variant>
        <vt:i4>3</vt:i4>
      </vt:variant>
      <vt:variant>
        <vt:i4>0</vt:i4>
      </vt:variant>
      <vt:variant>
        <vt:i4>5</vt:i4>
      </vt:variant>
      <vt:variant>
        <vt:lpwstr>https://eko.orlen.pl/pl/o-firmie/nasze-standardy/dokumenty-i-certyfikaty</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Dominika (EKO)</dc:creator>
  <cp:keywords/>
  <cp:lastModifiedBy>Tomczak Małgorzata (EKO)</cp:lastModifiedBy>
  <cp:revision>19</cp:revision>
  <cp:lastPrinted>2019-08-28T12:22:00Z</cp:lastPrinted>
  <dcterms:created xsi:type="dcterms:W3CDTF">2026-01-29T13:23:00Z</dcterms:created>
  <dcterms:modified xsi:type="dcterms:W3CDTF">2026-02-04T14:30:00Z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